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DC40C1" w:rsidRDefault="00642EFE" w:rsidP="007E08E3">
      <w:pPr>
        <w:pStyle w:val="a3"/>
        <w:widowControl w:val="0"/>
        <w:spacing w:line="240" w:lineRule="auto"/>
        <w:ind w:firstLine="0"/>
        <w:jc w:val="center"/>
        <w:rPr>
          <w:rFonts w:ascii="GHEA Grapalat" w:hAnsi="GHEA Grapalat"/>
          <w:b/>
          <w:i w:val="0"/>
          <w:sz w:val="22"/>
          <w:szCs w:val="24"/>
        </w:rPr>
      </w:pPr>
      <w:r w:rsidRPr="00DC40C1">
        <w:rPr>
          <w:rFonts w:ascii="GHEA Grapalat" w:hAnsi="GHEA Grapalat"/>
          <w:b/>
          <w:i w:val="0"/>
          <w:sz w:val="22"/>
          <w:szCs w:val="24"/>
        </w:rPr>
        <w:t>ОБЪЯВЛЕНИЕ</w:t>
      </w:r>
    </w:p>
    <w:p w:rsidR="00642EFE" w:rsidRPr="00DC40C1" w:rsidRDefault="00642EFE" w:rsidP="007E08E3">
      <w:pPr>
        <w:pStyle w:val="a3"/>
        <w:widowControl w:val="0"/>
        <w:spacing w:line="240" w:lineRule="auto"/>
        <w:ind w:firstLine="0"/>
        <w:jc w:val="center"/>
        <w:rPr>
          <w:rFonts w:ascii="GHEA Grapalat" w:hAnsi="GHEA Grapalat"/>
          <w:b/>
          <w:i w:val="0"/>
          <w:sz w:val="22"/>
          <w:szCs w:val="24"/>
        </w:rPr>
      </w:pPr>
      <w:r w:rsidRPr="00DC40C1">
        <w:rPr>
          <w:rFonts w:ascii="GHEA Grapalat" w:hAnsi="GHEA Grapalat"/>
          <w:b/>
          <w:i w:val="0"/>
          <w:sz w:val="22"/>
          <w:szCs w:val="24"/>
        </w:rPr>
        <w:t xml:space="preserve">ОБ </w:t>
      </w:r>
      <w:r w:rsidR="007E08E3" w:rsidRPr="00DC40C1">
        <w:rPr>
          <w:rFonts w:ascii="GHEA Grapalat" w:hAnsi="GHEA Grapalat"/>
          <w:b/>
          <w:i w:val="0"/>
          <w:sz w:val="22"/>
          <w:szCs w:val="24"/>
        </w:rPr>
        <w:t>ЗАПРОСЕ КОТИРОВОК</w:t>
      </w:r>
    </w:p>
    <w:p w:rsidR="00642EFE" w:rsidRPr="00DC40C1" w:rsidRDefault="00642EFE" w:rsidP="007E08E3">
      <w:pPr>
        <w:pStyle w:val="a3"/>
        <w:widowControl w:val="0"/>
        <w:spacing w:line="240" w:lineRule="auto"/>
        <w:ind w:firstLine="0"/>
        <w:jc w:val="center"/>
        <w:rPr>
          <w:rFonts w:ascii="GHEA Grapalat" w:hAnsi="GHEA Grapalat"/>
          <w:i w:val="0"/>
          <w:sz w:val="22"/>
          <w:szCs w:val="24"/>
        </w:rPr>
      </w:pPr>
    </w:p>
    <w:p w:rsidR="0091042F" w:rsidRPr="00DC40C1" w:rsidRDefault="00642EFE" w:rsidP="007E08E3">
      <w:pPr>
        <w:pStyle w:val="a3"/>
        <w:widowControl w:val="0"/>
        <w:spacing w:line="240" w:lineRule="auto"/>
        <w:ind w:firstLine="0"/>
        <w:jc w:val="center"/>
        <w:rPr>
          <w:rFonts w:ascii="GHEA Grapalat" w:hAnsi="GHEA Grapalat"/>
          <w:i w:val="0"/>
          <w:sz w:val="22"/>
          <w:szCs w:val="24"/>
        </w:rPr>
      </w:pPr>
      <w:r w:rsidRPr="00DC40C1">
        <w:rPr>
          <w:rFonts w:ascii="GHEA Grapalat" w:hAnsi="GHEA Grapalat"/>
          <w:i w:val="0"/>
          <w:sz w:val="22"/>
          <w:szCs w:val="24"/>
        </w:rPr>
        <w:t xml:space="preserve">Настоящий текст объявления утвержден Решением </w:t>
      </w:r>
      <w:r w:rsidR="00417E48" w:rsidRPr="00DC40C1">
        <w:rPr>
          <w:rFonts w:ascii="GHEA Grapalat" w:hAnsi="GHEA Grapalat"/>
          <w:i w:val="0"/>
          <w:sz w:val="22"/>
          <w:szCs w:val="24"/>
        </w:rPr>
        <w:t xml:space="preserve">Оценочной </w:t>
      </w:r>
      <w:r w:rsidRPr="00DC40C1">
        <w:rPr>
          <w:rFonts w:ascii="GHEA Grapalat" w:hAnsi="GHEA Grapalat"/>
          <w:i w:val="0"/>
          <w:sz w:val="22"/>
          <w:szCs w:val="24"/>
        </w:rPr>
        <w:t xml:space="preserve">Комиссии от </w:t>
      </w:r>
      <w:r w:rsidR="007E08E3" w:rsidRPr="00DC40C1">
        <w:rPr>
          <w:rFonts w:ascii="GHEA Grapalat" w:hAnsi="GHEA Grapalat"/>
          <w:i w:val="0"/>
          <w:sz w:val="22"/>
          <w:szCs w:val="24"/>
        </w:rPr>
        <w:t>24</w:t>
      </w:r>
      <w:r w:rsidRPr="00DC40C1">
        <w:rPr>
          <w:rFonts w:ascii="GHEA Grapalat" w:hAnsi="GHEA Grapalat"/>
          <w:i w:val="0"/>
          <w:sz w:val="22"/>
          <w:szCs w:val="24"/>
        </w:rPr>
        <w:t xml:space="preserve"> </w:t>
      </w:r>
      <w:proofErr w:type="spellStart"/>
      <w:r w:rsidR="007E08E3" w:rsidRPr="00DC40C1">
        <w:rPr>
          <w:rFonts w:ascii="GHEA Grapalat" w:hAnsi="GHEA Grapalat"/>
          <w:i w:val="0"/>
          <w:sz w:val="22"/>
          <w:szCs w:val="24"/>
        </w:rPr>
        <w:t>июлия</w:t>
      </w:r>
      <w:proofErr w:type="spellEnd"/>
      <w:r w:rsidRPr="00DC40C1">
        <w:rPr>
          <w:rFonts w:ascii="GHEA Grapalat" w:hAnsi="GHEA Grapalat"/>
          <w:i w:val="0"/>
          <w:sz w:val="22"/>
          <w:szCs w:val="24"/>
        </w:rPr>
        <w:t xml:space="preserve"> 20</w:t>
      </w:r>
      <w:r w:rsidR="007E08E3" w:rsidRPr="00DC40C1">
        <w:rPr>
          <w:rFonts w:ascii="GHEA Grapalat" w:hAnsi="GHEA Grapalat"/>
          <w:i w:val="0"/>
          <w:sz w:val="22"/>
          <w:szCs w:val="24"/>
        </w:rPr>
        <w:t>20</w:t>
      </w:r>
      <w:r w:rsidR="00AA7117" w:rsidRPr="00DC40C1">
        <w:rPr>
          <w:rFonts w:ascii="GHEA Grapalat" w:hAnsi="GHEA Grapalat"/>
          <w:i w:val="0"/>
          <w:sz w:val="22"/>
          <w:szCs w:val="24"/>
        </w:rPr>
        <w:t xml:space="preserve"> </w:t>
      </w:r>
      <w:r w:rsidR="007E08E3" w:rsidRPr="00DC40C1">
        <w:rPr>
          <w:rFonts w:ascii="GHEA Grapalat" w:hAnsi="GHEA Grapalat"/>
          <w:i w:val="0"/>
          <w:sz w:val="22"/>
          <w:szCs w:val="24"/>
        </w:rPr>
        <w:t xml:space="preserve">года </w:t>
      </w:r>
      <w:r w:rsidRPr="00DC40C1">
        <w:rPr>
          <w:rFonts w:ascii="GHEA Grapalat" w:hAnsi="GHEA Grapalat"/>
          <w:i w:val="0"/>
          <w:sz w:val="22"/>
          <w:szCs w:val="24"/>
        </w:rPr>
        <w:t xml:space="preserve">номер </w:t>
      </w:r>
      <w:r w:rsidR="007E08E3" w:rsidRPr="00DC40C1">
        <w:rPr>
          <w:rFonts w:ascii="GHEA Grapalat" w:hAnsi="GHEA Grapalat"/>
          <w:i w:val="0"/>
          <w:sz w:val="22"/>
          <w:szCs w:val="24"/>
        </w:rPr>
        <w:t>1</w:t>
      </w:r>
      <w:r w:rsidRPr="00DC40C1">
        <w:rPr>
          <w:rFonts w:ascii="GHEA Grapalat" w:hAnsi="GHEA Grapalat"/>
          <w:i w:val="0"/>
          <w:sz w:val="22"/>
          <w:szCs w:val="24"/>
        </w:rPr>
        <w:t xml:space="preserve"> </w:t>
      </w:r>
    </w:p>
    <w:p w:rsidR="0091042F" w:rsidRPr="00DC40C1" w:rsidRDefault="0006703E" w:rsidP="007E08E3">
      <w:pPr>
        <w:pStyle w:val="a3"/>
        <w:widowControl w:val="0"/>
        <w:spacing w:line="240" w:lineRule="auto"/>
        <w:ind w:firstLine="0"/>
        <w:jc w:val="center"/>
        <w:rPr>
          <w:rFonts w:ascii="GHEA Grapalat" w:hAnsi="GHEA Grapalat"/>
          <w:i w:val="0"/>
          <w:sz w:val="22"/>
          <w:szCs w:val="24"/>
        </w:rPr>
      </w:pPr>
      <w:r w:rsidRPr="00DC40C1">
        <w:rPr>
          <w:rFonts w:ascii="GHEA Grapalat" w:hAnsi="GHEA Grapalat"/>
          <w:i w:val="0"/>
          <w:sz w:val="22"/>
          <w:szCs w:val="24"/>
        </w:rPr>
        <w:t xml:space="preserve">Код </w:t>
      </w:r>
      <w:r w:rsidR="00417E48" w:rsidRPr="00DC40C1">
        <w:rPr>
          <w:rFonts w:ascii="GHEA Grapalat" w:hAnsi="GHEA Grapalat"/>
          <w:i w:val="0"/>
          <w:sz w:val="22"/>
          <w:szCs w:val="24"/>
        </w:rPr>
        <w:t>процедуры</w:t>
      </w:r>
      <w:r w:rsidRPr="00DC40C1">
        <w:rPr>
          <w:rFonts w:ascii="GHEA Grapalat" w:hAnsi="GHEA Grapalat"/>
          <w:i w:val="0"/>
          <w:sz w:val="22"/>
          <w:szCs w:val="24"/>
        </w:rPr>
        <w:t xml:space="preserve"> </w:t>
      </w:r>
      <w:r w:rsidR="007E08E3" w:rsidRPr="00DC40C1">
        <w:rPr>
          <w:rFonts w:ascii="GHEA Grapalat" w:hAnsi="GHEA Grapalat"/>
          <w:b/>
          <w:i w:val="0"/>
          <w:sz w:val="22"/>
          <w:szCs w:val="24"/>
          <w:lang w:val="en-US"/>
        </w:rPr>
        <w:t>AM</w:t>
      </w:r>
      <w:r w:rsidR="007E08E3" w:rsidRPr="00DC40C1">
        <w:rPr>
          <w:rFonts w:ascii="GHEA Grapalat" w:hAnsi="GHEA Grapalat"/>
          <w:b/>
          <w:i w:val="0"/>
          <w:sz w:val="22"/>
          <w:szCs w:val="24"/>
        </w:rPr>
        <w:t>V</w:t>
      </w:r>
      <w:r w:rsidR="007E08E3" w:rsidRPr="00DC40C1">
        <w:rPr>
          <w:rFonts w:ascii="GHEA Grapalat" w:hAnsi="GHEA Grapalat"/>
          <w:b/>
          <w:i w:val="0"/>
          <w:sz w:val="22"/>
          <w:szCs w:val="24"/>
          <w:lang w:val="en-US"/>
        </w:rPr>
        <w:t>AH</w:t>
      </w:r>
      <w:r w:rsidR="007E08E3" w:rsidRPr="00DC40C1">
        <w:rPr>
          <w:rFonts w:ascii="GHEA Grapalat" w:hAnsi="GHEA Grapalat"/>
          <w:b/>
          <w:i w:val="0"/>
          <w:sz w:val="22"/>
          <w:szCs w:val="24"/>
        </w:rPr>
        <w:t>-</w:t>
      </w:r>
      <w:r w:rsidR="007E08E3" w:rsidRPr="00DC40C1">
        <w:rPr>
          <w:rFonts w:ascii="GHEA Grapalat" w:hAnsi="GHEA Grapalat"/>
          <w:b/>
          <w:i w:val="0"/>
          <w:sz w:val="22"/>
          <w:szCs w:val="24"/>
          <w:lang w:val="en-US"/>
        </w:rPr>
        <w:t>GH</w:t>
      </w:r>
      <w:r w:rsidR="007E08E3" w:rsidRPr="00DC40C1">
        <w:rPr>
          <w:rFonts w:ascii="GHEA Grapalat" w:hAnsi="GHEA Grapalat"/>
          <w:b/>
          <w:i w:val="0"/>
          <w:sz w:val="22"/>
          <w:szCs w:val="24"/>
        </w:rPr>
        <w:t>-</w:t>
      </w:r>
      <w:r w:rsidR="007E08E3" w:rsidRPr="00DC40C1">
        <w:rPr>
          <w:rFonts w:ascii="GHEA Grapalat" w:hAnsi="GHEA Grapalat"/>
          <w:b/>
          <w:i w:val="0"/>
          <w:sz w:val="22"/>
          <w:szCs w:val="24"/>
          <w:lang w:val="en-US"/>
        </w:rPr>
        <w:t>ASHDZB</w:t>
      </w:r>
      <w:r w:rsidR="007E08E3" w:rsidRPr="00DC40C1">
        <w:rPr>
          <w:rFonts w:ascii="GHEA Grapalat" w:hAnsi="GHEA Grapalat"/>
          <w:b/>
          <w:i w:val="0"/>
          <w:sz w:val="22"/>
          <w:szCs w:val="24"/>
        </w:rPr>
        <w:t>-20/02</w:t>
      </w:r>
    </w:p>
    <w:p w:rsidR="0091042F" w:rsidRPr="00DC40C1" w:rsidRDefault="0091042F" w:rsidP="007E08E3">
      <w:pPr>
        <w:pStyle w:val="a3"/>
        <w:widowControl w:val="0"/>
        <w:spacing w:line="240" w:lineRule="auto"/>
        <w:rPr>
          <w:rFonts w:ascii="GHEA Grapalat" w:hAnsi="GHEA Grapalat"/>
          <w:i w:val="0"/>
          <w:sz w:val="22"/>
          <w:szCs w:val="24"/>
        </w:rPr>
      </w:pPr>
    </w:p>
    <w:p w:rsidR="00642EFE" w:rsidRPr="00DC40C1" w:rsidRDefault="00642EFE" w:rsidP="007E08E3">
      <w:pPr>
        <w:pStyle w:val="a3"/>
        <w:widowControl w:val="0"/>
        <w:spacing w:line="240" w:lineRule="auto"/>
        <w:ind w:firstLine="709"/>
        <w:rPr>
          <w:rFonts w:ascii="GHEA Grapalat" w:hAnsi="GHEA Grapalat"/>
          <w:b/>
          <w:i w:val="0"/>
          <w:sz w:val="22"/>
          <w:szCs w:val="24"/>
        </w:rPr>
      </w:pPr>
      <w:r w:rsidRPr="00DC40C1">
        <w:rPr>
          <w:rFonts w:ascii="GHEA Grapalat" w:hAnsi="GHEA Grapalat"/>
          <w:i w:val="0"/>
          <w:sz w:val="22"/>
          <w:szCs w:val="24"/>
        </w:rPr>
        <w:t xml:space="preserve">Заказчик </w:t>
      </w:r>
      <w:r w:rsidR="007E08E3" w:rsidRPr="00DC40C1">
        <w:rPr>
          <w:rFonts w:ascii="GHEA Grapalat" w:hAnsi="GHEA Grapalat"/>
          <w:b/>
          <w:i w:val="0"/>
          <w:sz w:val="22"/>
          <w:szCs w:val="24"/>
        </w:rPr>
        <w:t xml:space="preserve">Муниципалитет </w:t>
      </w:r>
      <w:proofErr w:type="gramStart"/>
      <w:r w:rsidR="007E08E3" w:rsidRPr="00DC40C1">
        <w:rPr>
          <w:rFonts w:ascii="GHEA Grapalat" w:hAnsi="GHEA Grapalat"/>
          <w:b/>
          <w:i w:val="0"/>
          <w:sz w:val="22"/>
          <w:szCs w:val="24"/>
        </w:rPr>
        <w:t>Верин</w:t>
      </w:r>
      <w:r w:rsidR="00DC40C1" w:rsidRPr="00DC40C1">
        <w:rPr>
          <w:rFonts w:ascii="GHEA Grapalat" w:hAnsi="GHEA Grapalat"/>
          <w:b/>
          <w:i w:val="0"/>
          <w:sz w:val="22"/>
          <w:szCs w:val="24"/>
        </w:rPr>
        <w:t>а</w:t>
      </w:r>
      <w:proofErr w:type="gramEnd"/>
      <w:r w:rsidR="007E08E3" w:rsidRPr="00DC40C1">
        <w:rPr>
          <w:rFonts w:ascii="GHEA Grapalat" w:hAnsi="GHEA Grapalat"/>
          <w:b/>
          <w:i w:val="0"/>
          <w:sz w:val="22"/>
          <w:szCs w:val="24"/>
        </w:rPr>
        <w:t xml:space="preserve"> Арташат</w:t>
      </w:r>
      <w:r w:rsidR="00DC40C1" w:rsidRPr="00DC40C1">
        <w:rPr>
          <w:rFonts w:ascii="GHEA Grapalat" w:hAnsi="GHEA Grapalat"/>
          <w:b/>
          <w:i w:val="0"/>
          <w:sz w:val="22"/>
          <w:szCs w:val="24"/>
        </w:rPr>
        <w:t>а</w:t>
      </w:r>
      <w:r w:rsidRPr="00DC40C1">
        <w:rPr>
          <w:rFonts w:ascii="GHEA Grapalat" w:hAnsi="GHEA Grapalat"/>
          <w:i w:val="0"/>
          <w:sz w:val="22"/>
          <w:szCs w:val="24"/>
        </w:rPr>
        <w:t xml:space="preserve">, </w:t>
      </w:r>
      <w:r w:rsidR="00DC40C1" w:rsidRPr="00DC40C1">
        <w:rPr>
          <w:rFonts w:ascii="GHEA Grapalat" w:hAnsi="GHEA Grapalat"/>
          <w:i w:val="0"/>
          <w:sz w:val="22"/>
          <w:szCs w:val="24"/>
        </w:rPr>
        <w:t xml:space="preserve">который </w:t>
      </w:r>
      <w:r w:rsidRPr="00DC40C1">
        <w:rPr>
          <w:rFonts w:ascii="GHEA Grapalat" w:hAnsi="GHEA Grapalat"/>
          <w:i w:val="0"/>
          <w:sz w:val="22"/>
          <w:szCs w:val="24"/>
        </w:rPr>
        <w:t>находящийся по адресу</w:t>
      </w:r>
      <w:r w:rsidR="007E08E3" w:rsidRPr="00DC40C1">
        <w:rPr>
          <w:rFonts w:ascii="GHEA Grapalat" w:hAnsi="GHEA Grapalat"/>
          <w:i w:val="0"/>
          <w:sz w:val="22"/>
          <w:szCs w:val="24"/>
        </w:rPr>
        <w:t xml:space="preserve">: </w:t>
      </w:r>
      <w:r w:rsidR="007E08E3" w:rsidRPr="00DC40C1">
        <w:rPr>
          <w:rFonts w:ascii="GHEA Grapalat" w:hAnsi="GHEA Grapalat"/>
          <w:b/>
          <w:i w:val="0"/>
          <w:sz w:val="22"/>
          <w:szCs w:val="24"/>
        </w:rPr>
        <w:t xml:space="preserve">РА, с. Верин Арташат, улица </w:t>
      </w:r>
      <w:proofErr w:type="spellStart"/>
      <w:r w:rsidR="007E08E3" w:rsidRPr="00DC40C1">
        <w:rPr>
          <w:rFonts w:ascii="GHEA Grapalat" w:hAnsi="GHEA Grapalat"/>
          <w:b/>
          <w:i w:val="0"/>
          <w:sz w:val="22"/>
          <w:szCs w:val="24"/>
        </w:rPr>
        <w:t>Таманяана</w:t>
      </w:r>
      <w:proofErr w:type="spellEnd"/>
      <w:r w:rsidR="007E08E3" w:rsidRPr="00DC40C1">
        <w:rPr>
          <w:rFonts w:ascii="GHEA Grapalat" w:hAnsi="GHEA Grapalat"/>
          <w:b/>
          <w:i w:val="0"/>
          <w:sz w:val="22"/>
          <w:szCs w:val="24"/>
        </w:rPr>
        <w:t xml:space="preserve"> 43, </w:t>
      </w:r>
      <w:r w:rsidRPr="00DC40C1">
        <w:rPr>
          <w:rFonts w:ascii="GHEA Grapalat" w:hAnsi="GHEA Grapalat"/>
          <w:i w:val="0"/>
          <w:sz w:val="22"/>
          <w:szCs w:val="24"/>
        </w:rPr>
        <w:t xml:space="preserve">объявляет </w:t>
      </w:r>
      <w:r w:rsidR="007E08E3" w:rsidRPr="00DC40C1">
        <w:rPr>
          <w:rFonts w:ascii="GHEA Grapalat" w:hAnsi="GHEA Grapalat"/>
          <w:b/>
          <w:i w:val="0"/>
          <w:sz w:val="22"/>
          <w:szCs w:val="24"/>
        </w:rPr>
        <w:t>запрос котировок на основании части 6 статьи 15 Закона</w:t>
      </w:r>
      <w:r w:rsidRPr="00DC40C1">
        <w:rPr>
          <w:rFonts w:ascii="GHEA Grapalat" w:hAnsi="GHEA Grapalat"/>
          <w:i w:val="0"/>
          <w:sz w:val="22"/>
          <w:szCs w:val="24"/>
        </w:rPr>
        <w:t>, который проводится одним этапом</w:t>
      </w:r>
      <w:r w:rsidR="00E13BA4" w:rsidRPr="00DC40C1">
        <w:rPr>
          <w:rFonts w:ascii="GHEA Grapalat" w:hAnsi="GHEA Grapalat"/>
          <w:i w:val="0"/>
          <w:sz w:val="22"/>
          <w:szCs w:val="24"/>
          <w:lang w:val="hy-AM"/>
        </w:rPr>
        <w:t>.</w:t>
      </w:r>
    </w:p>
    <w:p w:rsidR="00341A74" w:rsidRPr="00DC40C1" w:rsidRDefault="00A20B69" w:rsidP="007E08E3">
      <w:pPr>
        <w:pStyle w:val="a3"/>
        <w:widowControl w:val="0"/>
        <w:spacing w:line="240" w:lineRule="auto"/>
        <w:ind w:firstLine="567"/>
        <w:rPr>
          <w:rFonts w:ascii="GHEA Grapalat" w:hAnsi="GHEA Grapalat"/>
          <w:i w:val="0"/>
          <w:spacing w:val="6"/>
          <w:sz w:val="22"/>
          <w:szCs w:val="24"/>
        </w:rPr>
      </w:pPr>
      <w:r w:rsidRPr="00DC40C1">
        <w:rPr>
          <w:rFonts w:ascii="GHEA Grapalat" w:hAnsi="GHEA Grapalat"/>
          <w:i w:val="0"/>
          <w:sz w:val="22"/>
          <w:szCs w:val="24"/>
        </w:rPr>
        <w:t xml:space="preserve">Участнику, отобранному по итогам </w:t>
      </w:r>
      <w:r w:rsidR="0041023E" w:rsidRPr="00DC40C1">
        <w:rPr>
          <w:rFonts w:ascii="GHEA Grapalat" w:hAnsi="GHEA Grapalat"/>
          <w:i w:val="0"/>
          <w:sz w:val="22"/>
          <w:szCs w:val="24"/>
        </w:rPr>
        <w:t>настоящей процедуры</w:t>
      </w:r>
      <w:r w:rsidRPr="00DC40C1">
        <w:rPr>
          <w:rFonts w:ascii="GHEA Grapalat" w:hAnsi="GHEA Grapalat"/>
          <w:i w:val="0"/>
          <w:sz w:val="22"/>
          <w:szCs w:val="24"/>
        </w:rPr>
        <w:t>, в</w:t>
      </w:r>
      <w:r w:rsidR="00782D60" w:rsidRPr="00DC40C1">
        <w:rPr>
          <w:rFonts w:ascii="Courier New" w:hAnsi="Courier New" w:cs="Courier New"/>
          <w:i w:val="0"/>
          <w:sz w:val="22"/>
          <w:szCs w:val="24"/>
          <w:lang w:val="en-US"/>
        </w:rPr>
        <w:t> </w:t>
      </w:r>
      <w:r w:rsidRPr="00DC40C1">
        <w:rPr>
          <w:rFonts w:ascii="GHEA Grapalat" w:hAnsi="GHEA Grapalat"/>
          <w:i w:val="0"/>
          <w:spacing w:val="6"/>
          <w:sz w:val="22"/>
          <w:szCs w:val="24"/>
        </w:rPr>
        <w:t>установленном</w:t>
      </w:r>
      <w:r w:rsidR="00782D60" w:rsidRPr="00DC40C1">
        <w:rPr>
          <w:rFonts w:ascii="Courier New" w:hAnsi="Courier New" w:cs="Courier New"/>
          <w:i w:val="0"/>
          <w:spacing w:val="6"/>
          <w:sz w:val="22"/>
          <w:szCs w:val="24"/>
          <w:lang w:val="en-US"/>
        </w:rPr>
        <w:t> </w:t>
      </w:r>
      <w:r w:rsidRPr="00DC40C1">
        <w:rPr>
          <w:rFonts w:ascii="GHEA Grapalat" w:hAnsi="GHEA Grapalat"/>
          <w:i w:val="0"/>
          <w:spacing w:val="6"/>
          <w:sz w:val="22"/>
          <w:szCs w:val="24"/>
        </w:rPr>
        <w:t xml:space="preserve">порядке будет предложено заключить договор на </w:t>
      </w:r>
      <w:r w:rsidR="007E08E3" w:rsidRPr="00DC40C1">
        <w:rPr>
          <w:rFonts w:ascii="GHEA Grapalat" w:hAnsi="GHEA Grapalat"/>
          <w:b/>
          <w:bCs/>
          <w:i w:val="0"/>
          <w:sz w:val="22"/>
          <w:szCs w:val="24"/>
        </w:rPr>
        <w:t xml:space="preserve">выполнение </w:t>
      </w:r>
      <w:hyperlink r:id="rId9" w:history="1">
        <w:r w:rsidR="007E08E3" w:rsidRPr="00DC40C1">
          <w:rPr>
            <w:rFonts w:ascii="GHEA Grapalat" w:hAnsi="GHEA Grapalat"/>
            <w:b/>
            <w:bCs/>
            <w:i w:val="0"/>
            <w:sz w:val="22"/>
            <w:szCs w:val="24"/>
          </w:rPr>
          <w:t>строительных работ</w:t>
        </w:r>
      </w:hyperlink>
      <w:r w:rsidR="00782D60" w:rsidRPr="00DC40C1">
        <w:rPr>
          <w:rFonts w:ascii="GHEA Grapalat" w:hAnsi="GHEA Grapalat"/>
          <w:i w:val="0"/>
          <w:sz w:val="22"/>
          <w:szCs w:val="24"/>
        </w:rPr>
        <w:t xml:space="preserve"> (далее — договор).</w:t>
      </w:r>
    </w:p>
    <w:p w:rsidR="00357D48" w:rsidRPr="00DC40C1" w:rsidRDefault="00A20B69" w:rsidP="007E08E3">
      <w:pPr>
        <w:pStyle w:val="a3"/>
        <w:widowControl w:val="0"/>
        <w:spacing w:line="240" w:lineRule="auto"/>
        <w:ind w:firstLine="567"/>
        <w:rPr>
          <w:rFonts w:ascii="GHEA Grapalat" w:hAnsi="GHEA Grapalat"/>
          <w:i w:val="0"/>
          <w:sz w:val="22"/>
          <w:szCs w:val="24"/>
        </w:rPr>
      </w:pPr>
      <w:r w:rsidRPr="00DC40C1">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C40C1">
        <w:rPr>
          <w:rFonts w:ascii="Courier New" w:hAnsi="Courier New" w:cs="Courier New"/>
          <w:i w:val="0"/>
          <w:sz w:val="22"/>
          <w:szCs w:val="24"/>
          <w:lang w:val="en-US"/>
        </w:rPr>
        <w:t> </w:t>
      </w:r>
      <w:r w:rsidR="00F95E94" w:rsidRPr="00DC40C1">
        <w:rPr>
          <w:rFonts w:ascii="GHEA Grapalat" w:hAnsi="GHEA Grapalat"/>
          <w:i w:val="0"/>
          <w:sz w:val="22"/>
          <w:szCs w:val="24"/>
        </w:rPr>
        <w:t>настоящей процедуре</w:t>
      </w:r>
      <w:r w:rsidRPr="00DC40C1">
        <w:rPr>
          <w:rFonts w:ascii="GHEA Grapalat" w:hAnsi="GHEA Grapalat"/>
          <w:i w:val="0"/>
          <w:sz w:val="22"/>
          <w:szCs w:val="24"/>
        </w:rPr>
        <w:t>.</w:t>
      </w:r>
    </w:p>
    <w:p w:rsidR="00357D48" w:rsidRPr="00DC40C1" w:rsidRDefault="00052084" w:rsidP="007E08E3">
      <w:pPr>
        <w:pStyle w:val="a3"/>
        <w:widowControl w:val="0"/>
        <w:spacing w:line="240" w:lineRule="auto"/>
        <w:ind w:firstLine="567"/>
        <w:rPr>
          <w:rFonts w:ascii="GHEA Grapalat" w:hAnsi="GHEA Grapalat"/>
          <w:i w:val="0"/>
          <w:sz w:val="22"/>
          <w:szCs w:val="24"/>
        </w:rPr>
      </w:pPr>
      <w:proofErr w:type="gramStart"/>
      <w:r w:rsidRPr="00DC40C1">
        <w:rPr>
          <w:rFonts w:ascii="GHEA Grapalat" w:hAnsi="GHEA Grapalat"/>
          <w:i w:val="0"/>
          <w:sz w:val="22"/>
          <w:szCs w:val="24"/>
        </w:rPr>
        <w:t>Условия</w:t>
      </w:r>
      <w:proofErr w:type="gramEnd"/>
      <w:r w:rsidRPr="00DC40C1">
        <w:rPr>
          <w:rFonts w:ascii="GHEA Grapalat" w:hAnsi="GHEA Grapalat"/>
          <w:i w:val="0"/>
          <w:sz w:val="22"/>
          <w:szCs w:val="24"/>
        </w:rPr>
        <w:t xml:space="preserve"> </w:t>
      </w:r>
      <w:r w:rsidR="00677658" w:rsidRPr="00DC40C1">
        <w:rPr>
          <w:rFonts w:ascii="GHEA Grapalat" w:hAnsi="GHEA Grapalat"/>
          <w:i w:val="0"/>
          <w:sz w:val="22"/>
          <w:szCs w:val="24"/>
        </w:rPr>
        <w:t xml:space="preserve">предъявляемые </w:t>
      </w:r>
      <w:r w:rsidR="00FD0B1A" w:rsidRPr="00DC40C1">
        <w:rPr>
          <w:rFonts w:ascii="GHEA Grapalat" w:hAnsi="GHEA Grapalat"/>
          <w:i w:val="0"/>
          <w:sz w:val="22"/>
          <w:szCs w:val="24"/>
        </w:rPr>
        <w:t xml:space="preserve">к </w:t>
      </w:r>
      <w:r w:rsidR="00677658" w:rsidRPr="00DC40C1">
        <w:rPr>
          <w:rFonts w:ascii="GHEA Grapalat" w:hAnsi="GHEA Grapalat"/>
          <w:i w:val="0"/>
          <w:sz w:val="22"/>
          <w:szCs w:val="24"/>
        </w:rPr>
        <w:t xml:space="preserve">лицам, не имеющим права на участие в </w:t>
      </w:r>
      <w:r w:rsidRPr="00DC40C1">
        <w:rPr>
          <w:rFonts w:ascii="GHEA Grapalat" w:hAnsi="GHEA Grapalat"/>
          <w:i w:val="0"/>
          <w:sz w:val="22"/>
          <w:szCs w:val="24"/>
        </w:rPr>
        <w:t xml:space="preserve"> данной </w:t>
      </w:r>
      <w:r w:rsidR="006F297B" w:rsidRPr="00DC40C1">
        <w:rPr>
          <w:rFonts w:ascii="GHEA Grapalat" w:hAnsi="GHEA Grapalat"/>
          <w:i w:val="0"/>
          <w:sz w:val="22"/>
          <w:szCs w:val="24"/>
        </w:rPr>
        <w:t>процедуре</w:t>
      </w:r>
      <w:r w:rsidR="00677658" w:rsidRPr="00DC40C1">
        <w:rPr>
          <w:rFonts w:ascii="GHEA Grapalat" w:hAnsi="GHEA Grapalat"/>
          <w:i w:val="0"/>
          <w:sz w:val="22"/>
          <w:szCs w:val="24"/>
        </w:rPr>
        <w:t>, а также участникам, установлены приглашением на настоящую процедуру.</w:t>
      </w:r>
      <w:r w:rsidRPr="00DC40C1" w:rsidDel="00052084">
        <w:rPr>
          <w:rFonts w:ascii="GHEA Grapalat" w:hAnsi="GHEA Grapalat"/>
          <w:i w:val="0"/>
          <w:sz w:val="22"/>
          <w:szCs w:val="24"/>
        </w:rPr>
        <w:t xml:space="preserve"> </w:t>
      </w:r>
      <w:r w:rsidR="00EE73A8" w:rsidRPr="00DC40C1">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DC40C1">
        <w:rPr>
          <w:rFonts w:ascii="GHEA Grapalat" w:hAnsi="GHEA Grapalat"/>
          <w:i w:val="0"/>
          <w:sz w:val="22"/>
          <w:szCs w:val="24"/>
        </w:rPr>
        <w:t>удовлетворительно</w:t>
      </w:r>
      <w:r w:rsidR="007442CF" w:rsidRPr="00DC40C1">
        <w:rPr>
          <w:rFonts w:ascii="GHEA Grapalat" w:hAnsi="GHEA Grapalat"/>
          <w:i w:val="0"/>
          <w:sz w:val="22"/>
          <w:szCs w:val="24"/>
          <w:lang w:val="hy-AM"/>
        </w:rPr>
        <w:t xml:space="preserve"> </w:t>
      </w:r>
      <w:r w:rsidR="007442CF" w:rsidRPr="00DC40C1">
        <w:rPr>
          <w:rFonts w:ascii="GHEA Grapalat" w:hAnsi="GHEA Grapalat"/>
          <w:i w:val="0"/>
          <w:sz w:val="22"/>
          <w:szCs w:val="24"/>
        </w:rPr>
        <w:t xml:space="preserve">по </w:t>
      </w:r>
      <w:r w:rsidR="00830445" w:rsidRPr="00DC40C1">
        <w:rPr>
          <w:rFonts w:ascii="GHEA Grapalat" w:hAnsi="GHEA Grapalat"/>
          <w:i w:val="0"/>
          <w:sz w:val="22"/>
          <w:szCs w:val="24"/>
        </w:rPr>
        <w:t xml:space="preserve">неценовым </w:t>
      </w:r>
      <w:r w:rsidR="007442CF" w:rsidRPr="00DC40C1">
        <w:rPr>
          <w:rFonts w:ascii="GHEA Grapalat" w:hAnsi="GHEA Grapalat"/>
          <w:i w:val="0"/>
          <w:sz w:val="22"/>
          <w:szCs w:val="24"/>
        </w:rPr>
        <w:t>условиям</w:t>
      </w:r>
      <w:r w:rsidR="00EE73A8" w:rsidRPr="00DC40C1">
        <w:rPr>
          <w:rFonts w:ascii="GHEA Grapalat" w:hAnsi="GHEA Grapalat"/>
          <w:i w:val="0"/>
          <w:sz w:val="22"/>
          <w:szCs w:val="24"/>
        </w:rPr>
        <w:t>, по принципу предпочтения, отдаваемого участнику, представившему м</w:t>
      </w:r>
      <w:r w:rsidR="003F762C" w:rsidRPr="00DC40C1">
        <w:rPr>
          <w:rFonts w:ascii="GHEA Grapalat" w:hAnsi="GHEA Grapalat"/>
          <w:i w:val="0"/>
          <w:sz w:val="22"/>
          <w:szCs w:val="24"/>
        </w:rPr>
        <w:t>инимальное ценовое предложение.</w:t>
      </w:r>
    </w:p>
    <w:p w:rsidR="007E15A7" w:rsidRPr="00DC40C1" w:rsidRDefault="00677658" w:rsidP="007E08E3">
      <w:pPr>
        <w:pStyle w:val="a3"/>
        <w:widowControl w:val="0"/>
        <w:spacing w:line="240" w:lineRule="auto"/>
        <w:ind w:firstLine="567"/>
        <w:rPr>
          <w:rFonts w:ascii="GHEA Grapalat" w:hAnsi="GHEA Grapalat"/>
          <w:i w:val="0"/>
          <w:sz w:val="22"/>
          <w:szCs w:val="24"/>
        </w:rPr>
      </w:pPr>
      <w:r w:rsidRPr="00DC40C1">
        <w:rPr>
          <w:rFonts w:ascii="GHEA Grapalat" w:hAnsi="GHEA Grapalat"/>
          <w:i w:val="0"/>
          <w:sz w:val="22"/>
          <w:szCs w:val="24"/>
        </w:rPr>
        <w:t xml:space="preserve">Для получения приглашения на </w:t>
      </w:r>
      <w:r w:rsidR="00830445" w:rsidRPr="00DC40C1">
        <w:rPr>
          <w:rFonts w:ascii="GHEA Grapalat" w:hAnsi="GHEA Grapalat"/>
          <w:i w:val="0"/>
          <w:sz w:val="22"/>
          <w:szCs w:val="24"/>
        </w:rPr>
        <w:t xml:space="preserve">процедуру </w:t>
      </w:r>
      <w:r w:rsidRPr="00DC40C1">
        <w:rPr>
          <w:rFonts w:ascii="GHEA Grapalat" w:hAnsi="GHEA Grapalat"/>
          <w:i w:val="0"/>
          <w:sz w:val="22"/>
          <w:szCs w:val="24"/>
        </w:rPr>
        <w:t xml:space="preserve">в бумажной форме необходимо обратиться к заказчику до </w:t>
      </w:r>
      <w:r w:rsidR="007E08E3" w:rsidRPr="00DC40C1">
        <w:rPr>
          <w:rFonts w:ascii="GHEA Grapalat" w:hAnsi="GHEA Grapalat"/>
          <w:b/>
          <w:i w:val="0"/>
          <w:sz w:val="22"/>
          <w:szCs w:val="24"/>
        </w:rPr>
        <w:t>10:30</w:t>
      </w:r>
      <w:r w:rsidRPr="00DC40C1">
        <w:rPr>
          <w:rFonts w:ascii="GHEA Grapalat" w:hAnsi="GHEA Grapalat"/>
          <w:b/>
          <w:i w:val="0"/>
          <w:sz w:val="22"/>
          <w:szCs w:val="24"/>
        </w:rPr>
        <w:t xml:space="preserve"> часов</w:t>
      </w:r>
      <w:r w:rsidR="00971F4A" w:rsidRPr="00DC40C1">
        <w:rPr>
          <w:rFonts w:ascii="GHEA Grapalat" w:hAnsi="GHEA Grapalat"/>
          <w:b/>
          <w:i w:val="0"/>
          <w:sz w:val="22"/>
          <w:szCs w:val="24"/>
        </w:rPr>
        <w:t xml:space="preserve"> </w:t>
      </w:r>
      <w:r w:rsidR="007E08E3" w:rsidRPr="00DC40C1">
        <w:rPr>
          <w:rFonts w:ascii="GHEA Grapalat" w:hAnsi="GHEA Grapalat"/>
          <w:b/>
          <w:i w:val="0"/>
          <w:sz w:val="22"/>
          <w:szCs w:val="24"/>
        </w:rPr>
        <w:t>7</w:t>
      </w:r>
      <w:r w:rsidRPr="00DC40C1">
        <w:rPr>
          <w:rFonts w:ascii="GHEA Grapalat" w:hAnsi="GHEA Grapalat"/>
          <w:b/>
          <w:i w:val="0"/>
          <w:sz w:val="22"/>
          <w:szCs w:val="24"/>
        </w:rPr>
        <w:t>-го</w:t>
      </w:r>
      <w:r w:rsidRPr="00DC40C1">
        <w:rPr>
          <w:rFonts w:ascii="GHEA Grapalat" w:hAnsi="GHEA Grapalat"/>
          <w:i w:val="0"/>
          <w:sz w:val="22"/>
          <w:szCs w:val="24"/>
        </w:rPr>
        <w:t xml:space="preserve"> </w:t>
      </w:r>
      <w:r w:rsidRPr="00DC40C1">
        <w:rPr>
          <w:rFonts w:ascii="GHEA Grapalat" w:hAnsi="GHEA Grapalat"/>
          <w:b/>
          <w:i w:val="0"/>
          <w:sz w:val="22"/>
          <w:szCs w:val="24"/>
        </w:rPr>
        <w:t>дня</w:t>
      </w:r>
      <w:r w:rsidRPr="00DC40C1">
        <w:rPr>
          <w:rFonts w:ascii="GHEA Grapalat" w:hAnsi="GHEA Grapalat"/>
          <w:i w:val="0"/>
          <w:sz w:val="22"/>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C40C1">
        <w:rPr>
          <w:sz w:val="18"/>
          <w:lang w:val="en-US"/>
        </w:rPr>
        <w:t> </w:t>
      </w:r>
      <w:r w:rsidRPr="00DC40C1">
        <w:rPr>
          <w:rFonts w:ascii="GHEA Grapalat" w:hAnsi="GHEA Grapalat"/>
          <w:i w:val="0"/>
          <w:sz w:val="22"/>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7E08E3" w:rsidRPr="00DC40C1">
        <w:rPr>
          <w:rFonts w:ascii="GHEA Grapalat" w:hAnsi="GHEA Grapalat"/>
          <w:i w:val="0"/>
          <w:sz w:val="22"/>
          <w:szCs w:val="24"/>
        </w:rPr>
        <w:t>.</w:t>
      </w:r>
    </w:p>
    <w:p w:rsidR="0067579A" w:rsidRPr="00DC40C1" w:rsidRDefault="00357D48" w:rsidP="007E08E3">
      <w:pPr>
        <w:pStyle w:val="a3"/>
        <w:widowControl w:val="0"/>
        <w:spacing w:line="240" w:lineRule="auto"/>
        <w:ind w:firstLine="567"/>
        <w:rPr>
          <w:rFonts w:ascii="GHEA Grapalat" w:hAnsi="GHEA Grapalat"/>
          <w:i w:val="0"/>
          <w:spacing w:val="-6"/>
          <w:sz w:val="22"/>
          <w:szCs w:val="24"/>
        </w:rPr>
      </w:pPr>
      <w:r w:rsidRPr="00DC40C1">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C40C1">
        <w:rPr>
          <w:rFonts w:ascii="Courier New" w:hAnsi="Courier New" w:cs="Courier New"/>
          <w:i w:val="0"/>
          <w:spacing w:val="-6"/>
          <w:sz w:val="22"/>
          <w:szCs w:val="24"/>
          <w:lang w:val="en-US"/>
        </w:rPr>
        <w:t> </w:t>
      </w:r>
      <w:r w:rsidRPr="00DC40C1">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67579A" w:rsidRPr="00DC40C1" w:rsidRDefault="00363E98" w:rsidP="007E08E3">
      <w:pPr>
        <w:pStyle w:val="a3"/>
        <w:widowControl w:val="0"/>
        <w:spacing w:line="240" w:lineRule="auto"/>
        <w:ind w:firstLine="567"/>
        <w:rPr>
          <w:rFonts w:ascii="GHEA Grapalat" w:hAnsi="GHEA Grapalat"/>
          <w:i w:val="0"/>
          <w:sz w:val="22"/>
          <w:szCs w:val="24"/>
        </w:rPr>
      </w:pPr>
      <w:r w:rsidRPr="00DC40C1">
        <w:rPr>
          <w:rFonts w:ascii="GHEA Grapalat" w:hAnsi="GHEA Grapalat"/>
          <w:i w:val="0"/>
          <w:sz w:val="22"/>
          <w:szCs w:val="24"/>
        </w:rPr>
        <w:t>Неполучение приглашения не ограничивает права участника на участие в</w:t>
      </w:r>
      <w:r w:rsidR="001E06D6" w:rsidRPr="00DC40C1">
        <w:rPr>
          <w:rFonts w:ascii="Courier New" w:hAnsi="Courier New" w:cs="Courier New"/>
          <w:i w:val="0"/>
          <w:sz w:val="22"/>
          <w:szCs w:val="24"/>
          <w:lang w:val="en-US"/>
        </w:rPr>
        <w:t> </w:t>
      </w:r>
      <w:r w:rsidR="001B32D9" w:rsidRPr="00DC40C1">
        <w:rPr>
          <w:rFonts w:ascii="GHEA Grapalat" w:hAnsi="GHEA Grapalat"/>
          <w:i w:val="0"/>
          <w:sz w:val="22"/>
          <w:szCs w:val="24"/>
        </w:rPr>
        <w:t>настоящей процедуре.</w:t>
      </w:r>
    </w:p>
    <w:p w:rsidR="00EF52E4" w:rsidRPr="00DC40C1" w:rsidRDefault="00EF52E4" w:rsidP="007E08E3">
      <w:pPr>
        <w:pStyle w:val="a3"/>
        <w:widowControl w:val="0"/>
        <w:spacing w:line="240" w:lineRule="auto"/>
        <w:ind w:firstLine="567"/>
        <w:rPr>
          <w:rFonts w:ascii="GHEA Grapalat" w:hAnsi="GHEA Grapalat"/>
          <w:i w:val="0"/>
          <w:sz w:val="22"/>
          <w:szCs w:val="24"/>
          <w:lang w:val="hy-AM"/>
        </w:rPr>
      </w:pPr>
      <w:r w:rsidRPr="00DC40C1">
        <w:rPr>
          <w:rFonts w:ascii="GHEA Grapalat" w:hAnsi="GHEA Grapalat"/>
          <w:i w:val="0"/>
          <w:sz w:val="22"/>
          <w:szCs w:val="24"/>
        </w:rPr>
        <w:t xml:space="preserve">Заявки на </w:t>
      </w:r>
      <w:r w:rsidR="00D50690" w:rsidRPr="00DC40C1">
        <w:rPr>
          <w:rFonts w:ascii="GHEA Grapalat" w:hAnsi="GHEA Grapalat"/>
          <w:i w:val="0"/>
          <w:sz w:val="22"/>
          <w:szCs w:val="24"/>
        </w:rPr>
        <w:t>настоящую процедуру</w:t>
      </w:r>
      <w:r w:rsidRPr="00DC40C1">
        <w:rPr>
          <w:rFonts w:ascii="GHEA Grapalat" w:hAnsi="GHEA Grapalat"/>
          <w:i w:val="0"/>
          <w:sz w:val="22"/>
          <w:szCs w:val="24"/>
        </w:rPr>
        <w:t xml:space="preserve"> необходимо подавать по адресу</w:t>
      </w:r>
      <w:r w:rsidRPr="00DC40C1">
        <w:rPr>
          <w:rFonts w:ascii="GHEA Grapalat" w:hAnsi="GHEA Grapalat"/>
          <w:i w:val="0"/>
          <w:spacing w:val="6"/>
          <w:sz w:val="22"/>
          <w:szCs w:val="24"/>
        </w:rPr>
        <w:t xml:space="preserve"> </w:t>
      </w:r>
      <w:r w:rsidR="007E08E3" w:rsidRPr="00DC40C1">
        <w:rPr>
          <w:rFonts w:ascii="GHEA Grapalat" w:hAnsi="GHEA Grapalat"/>
          <w:b/>
          <w:i w:val="0"/>
          <w:sz w:val="22"/>
          <w:szCs w:val="24"/>
        </w:rPr>
        <w:t xml:space="preserve">РА, с. Верин Арташат, улица </w:t>
      </w:r>
      <w:proofErr w:type="spellStart"/>
      <w:r w:rsidR="007E08E3" w:rsidRPr="00DC40C1">
        <w:rPr>
          <w:rFonts w:ascii="GHEA Grapalat" w:hAnsi="GHEA Grapalat"/>
          <w:b/>
          <w:i w:val="0"/>
          <w:sz w:val="22"/>
          <w:szCs w:val="24"/>
        </w:rPr>
        <w:t>Таманяана</w:t>
      </w:r>
      <w:proofErr w:type="spellEnd"/>
      <w:r w:rsidR="007E08E3" w:rsidRPr="00DC40C1">
        <w:rPr>
          <w:rFonts w:ascii="GHEA Grapalat" w:hAnsi="GHEA Grapalat"/>
          <w:b/>
          <w:i w:val="0"/>
          <w:sz w:val="22"/>
          <w:szCs w:val="24"/>
        </w:rPr>
        <w:t xml:space="preserve"> 43 </w:t>
      </w:r>
      <w:r w:rsidRPr="00DC40C1">
        <w:rPr>
          <w:rFonts w:ascii="GHEA Grapalat" w:hAnsi="GHEA Grapalat"/>
          <w:i w:val="0"/>
          <w:sz w:val="22"/>
          <w:szCs w:val="24"/>
        </w:rPr>
        <w:t xml:space="preserve">в документарной форме, до </w:t>
      </w:r>
      <w:r w:rsidR="007E08E3" w:rsidRPr="00DC40C1">
        <w:rPr>
          <w:rFonts w:ascii="GHEA Grapalat" w:hAnsi="GHEA Grapalat"/>
          <w:b/>
          <w:i w:val="0"/>
          <w:sz w:val="22"/>
          <w:szCs w:val="24"/>
        </w:rPr>
        <w:t xml:space="preserve">10:30 </w:t>
      </w:r>
      <w:r w:rsidRPr="00DC40C1">
        <w:rPr>
          <w:rFonts w:ascii="GHEA Grapalat" w:hAnsi="GHEA Grapalat"/>
          <w:b/>
          <w:i w:val="0"/>
          <w:sz w:val="22"/>
          <w:szCs w:val="24"/>
        </w:rPr>
        <w:t xml:space="preserve">часов </w:t>
      </w:r>
      <w:r w:rsidR="007E08E3" w:rsidRPr="00DC40C1">
        <w:rPr>
          <w:rFonts w:ascii="GHEA Grapalat" w:hAnsi="GHEA Grapalat"/>
          <w:b/>
          <w:i w:val="0"/>
          <w:sz w:val="22"/>
          <w:szCs w:val="24"/>
        </w:rPr>
        <w:t>7</w:t>
      </w:r>
      <w:r w:rsidRPr="00DC40C1">
        <w:rPr>
          <w:rFonts w:ascii="GHEA Grapalat" w:hAnsi="GHEA Grapalat"/>
          <w:b/>
          <w:i w:val="0"/>
          <w:sz w:val="22"/>
          <w:szCs w:val="24"/>
        </w:rPr>
        <w:t>-го</w:t>
      </w:r>
      <w:r w:rsidRPr="00DC40C1">
        <w:rPr>
          <w:rFonts w:ascii="GHEA Grapalat" w:hAnsi="GHEA Grapalat"/>
          <w:i w:val="0"/>
          <w:sz w:val="22"/>
          <w:szCs w:val="24"/>
        </w:rPr>
        <w:t xml:space="preserve"> </w:t>
      </w:r>
      <w:r w:rsidRPr="00DC40C1">
        <w:rPr>
          <w:rFonts w:ascii="GHEA Grapalat" w:hAnsi="GHEA Grapalat"/>
          <w:b/>
          <w:i w:val="0"/>
          <w:sz w:val="22"/>
          <w:szCs w:val="24"/>
        </w:rPr>
        <w:t>дня</w:t>
      </w:r>
      <w:r w:rsidRPr="00DC40C1">
        <w:rPr>
          <w:rFonts w:ascii="GHEA Grapalat" w:hAnsi="GHEA Grapalat"/>
          <w:i w:val="0"/>
          <w:sz w:val="22"/>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EF52E4" w:rsidRPr="00DC40C1" w:rsidRDefault="00EF52E4" w:rsidP="007E08E3">
      <w:pPr>
        <w:pStyle w:val="a3"/>
        <w:widowControl w:val="0"/>
        <w:spacing w:line="240" w:lineRule="auto"/>
        <w:ind w:firstLine="567"/>
        <w:rPr>
          <w:rFonts w:ascii="GHEA Grapalat" w:hAnsi="GHEA Grapalat"/>
          <w:b/>
          <w:i w:val="0"/>
          <w:sz w:val="22"/>
          <w:szCs w:val="24"/>
        </w:rPr>
      </w:pPr>
      <w:r w:rsidRPr="00DC40C1">
        <w:rPr>
          <w:rFonts w:ascii="GHEA Grapalat" w:hAnsi="GHEA Grapalat"/>
          <w:b/>
          <w:i w:val="0"/>
          <w:sz w:val="22"/>
          <w:szCs w:val="24"/>
        </w:rPr>
        <w:t xml:space="preserve">Вскрытие заявок будет проводиться по адресу </w:t>
      </w:r>
      <w:r w:rsidR="007E08E3" w:rsidRPr="00DC40C1">
        <w:rPr>
          <w:rFonts w:ascii="GHEA Grapalat" w:hAnsi="GHEA Grapalat"/>
          <w:b/>
          <w:i w:val="0"/>
          <w:sz w:val="22"/>
          <w:szCs w:val="24"/>
        </w:rPr>
        <w:t xml:space="preserve">РА, с. Верин Арташат, улица </w:t>
      </w:r>
      <w:proofErr w:type="spellStart"/>
      <w:r w:rsidR="007E08E3" w:rsidRPr="00DC40C1">
        <w:rPr>
          <w:rFonts w:ascii="GHEA Grapalat" w:hAnsi="GHEA Grapalat"/>
          <w:b/>
          <w:i w:val="0"/>
          <w:sz w:val="22"/>
          <w:szCs w:val="24"/>
        </w:rPr>
        <w:t>Таманяана</w:t>
      </w:r>
      <w:proofErr w:type="spellEnd"/>
      <w:r w:rsidR="007E08E3" w:rsidRPr="00DC40C1">
        <w:rPr>
          <w:rFonts w:ascii="GHEA Grapalat" w:hAnsi="GHEA Grapalat"/>
          <w:b/>
          <w:i w:val="0"/>
          <w:sz w:val="22"/>
          <w:szCs w:val="24"/>
        </w:rPr>
        <w:t xml:space="preserve"> 43</w:t>
      </w:r>
      <w:r w:rsidRPr="00DC40C1">
        <w:rPr>
          <w:rFonts w:ascii="GHEA Grapalat" w:hAnsi="GHEA Grapalat"/>
          <w:b/>
          <w:i w:val="0"/>
          <w:sz w:val="22"/>
          <w:szCs w:val="24"/>
        </w:rPr>
        <w:t xml:space="preserve">, в </w:t>
      </w:r>
      <w:r w:rsidR="007E08E3" w:rsidRPr="00DC40C1">
        <w:rPr>
          <w:rFonts w:ascii="GHEA Grapalat" w:hAnsi="GHEA Grapalat"/>
          <w:b/>
          <w:i w:val="0"/>
          <w:sz w:val="22"/>
          <w:szCs w:val="24"/>
        </w:rPr>
        <w:t xml:space="preserve">10:30 </w:t>
      </w:r>
      <w:r w:rsidRPr="00DC40C1">
        <w:rPr>
          <w:rFonts w:ascii="GHEA Grapalat" w:hAnsi="GHEA Grapalat"/>
          <w:b/>
          <w:i w:val="0"/>
          <w:sz w:val="22"/>
          <w:szCs w:val="24"/>
        </w:rPr>
        <w:t xml:space="preserve">часов </w:t>
      </w:r>
      <w:r w:rsidR="007E08E3" w:rsidRPr="00DC40C1">
        <w:rPr>
          <w:rFonts w:ascii="GHEA Grapalat" w:hAnsi="GHEA Grapalat"/>
          <w:b/>
          <w:i w:val="0"/>
          <w:sz w:val="22"/>
          <w:szCs w:val="24"/>
        </w:rPr>
        <w:t>03.08.2020г</w:t>
      </w:r>
      <w:r w:rsidRPr="00DC40C1">
        <w:rPr>
          <w:rFonts w:ascii="GHEA Grapalat" w:hAnsi="GHEA Grapalat"/>
          <w:b/>
          <w:i w:val="0"/>
          <w:sz w:val="22"/>
          <w:szCs w:val="24"/>
        </w:rPr>
        <w:t>.</w:t>
      </w:r>
    </w:p>
    <w:p w:rsidR="00EF52E4" w:rsidRPr="00DC40C1" w:rsidRDefault="001305C6" w:rsidP="007E08E3">
      <w:pPr>
        <w:pStyle w:val="a3"/>
        <w:widowControl w:val="0"/>
        <w:spacing w:line="240" w:lineRule="auto"/>
        <w:ind w:firstLine="567"/>
        <w:rPr>
          <w:rFonts w:ascii="GHEA Grapalat" w:hAnsi="GHEA Grapalat"/>
          <w:i w:val="0"/>
          <w:sz w:val="22"/>
          <w:szCs w:val="24"/>
        </w:rPr>
      </w:pPr>
      <w:r w:rsidRPr="00DC40C1">
        <w:rPr>
          <w:rFonts w:ascii="GHEA Grapalat" w:hAnsi="GHEA Grapalat"/>
          <w:i w:val="0"/>
          <w:sz w:val="22"/>
          <w:szCs w:val="24"/>
        </w:rPr>
        <w:t xml:space="preserve">Жалобы относительно настоящей процедуры должны быть поданы </w:t>
      </w:r>
      <w:r w:rsidR="004B4B72" w:rsidRPr="00DC40C1">
        <w:rPr>
          <w:rFonts w:ascii="GHEA Grapalat" w:hAnsi="GHEA Grapalat"/>
          <w:i w:val="0"/>
          <w:sz w:val="22"/>
          <w:szCs w:val="24"/>
        </w:rPr>
        <w:t>л</w:t>
      </w:r>
      <w:r w:rsidR="00D746A9" w:rsidRPr="00DC40C1">
        <w:rPr>
          <w:rFonts w:ascii="GHEA Grapalat" w:hAnsi="GHEA Grapalat"/>
          <w:i w:val="0"/>
          <w:sz w:val="22"/>
          <w:szCs w:val="24"/>
        </w:rPr>
        <w:t>ицу</w:t>
      </w:r>
      <w:r w:rsidRPr="00DC40C1">
        <w:rPr>
          <w:rFonts w:ascii="GHEA Grapalat" w:hAnsi="GHEA Grapalat"/>
          <w:i w:val="0"/>
          <w:sz w:val="22"/>
          <w:szCs w:val="24"/>
        </w:rPr>
        <w:t xml:space="preserve">, </w:t>
      </w:r>
      <w:proofErr w:type="gramStart"/>
      <w:r w:rsidR="00D746A9" w:rsidRPr="00DC40C1">
        <w:rPr>
          <w:rFonts w:ascii="GHEA Grapalat" w:hAnsi="GHEA Grapalat"/>
          <w:i w:val="0"/>
          <w:sz w:val="22"/>
          <w:szCs w:val="24"/>
        </w:rPr>
        <w:t>рассматривающее</w:t>
      </w:r>
      <w:proofErr w:type="gramEnd"/>
      <w:r w:rsidR="00D746A9" w:rsidRPr="00DC40C1">
        <w:rPr>
          <w:rFonts w:ascii="GHEA Grapalat" w:hAnsi="GHEA Grapalat"/>
          <w:i w:val="0"/>
          <w:sz w:val="22"/>
          <w:szCs w:val="24"/>
        </w:rPr>
        <w:t xml:space="preserve"> связанные с закупками жалобы</w:t>
      </w:r>
      <w:r w:rsidR="00D746A9" w:rsidRPr="00DC40C1" w:rsidDel="00D746A9">
        <w:rPr>
          <w:rFonts w:ascii="GHEA Grapalat" w:hAnsi="GHEA Grapalat"/>
          <w:i w:val="0"/>
          <w:sz w:val="22"/>
          <w:szCs w:val="24"/>
        </w:rPr>
        <w:t xml:space="preserve"> </w:t>
      </w:r>
      <w:r w:rsidRPr="00DC40C1">
        <w:rPr>
          <w:rFonts w:ascii="GHEA Grapalat" w:hAnsi="GHEA Grapalat"/>
          <w:i w:val="0"/>
          <w:sz w:val="22"/>
          <w:szCs w:val="24"/>
        </w:rPr>
        <w:t xml:space="preserve">по адресу: ул. </w:t>
      </w:r>
      <w:proofErr w:type="spellStart"/>
      <w:r w:rsidRPr="00DC40C1">
        <w:rPr>
          <w:rFonts w:ascii="GHEA Grapalat" w:hAnsi="GHEA Grapalat"/>
          <w:i w:val="0"/>
          <w:sz w:val="22"/>
          <w:szCs w:val="24"/>
        </w:rPr>
        <w:t>Мелик-Адамяна</w:t>
      </w:r>
      <w:proofErr w:type="spellEnd"/>
      <w:r w:rsidRPr="00DC40C1">
        <w:rPr>
          <w:rFonts w:ascii="GHEA Grapalat" w:hAnsi="GHEA Grapalat"/>
          <w:i w:val="0"/>
          <w:sz w:val="22"/>
          <w:szCs w:val="24"/>
        </w:rPr>
        <w:t xml:space="preserve"> 1, Ереван. Обжалование осуществляется в порядке, установленном приглашением на</w:t>
      </w:r>
      <w:r w:rsidR="00790715" w:rsidRPr="00DC40C1">
        <w:rPr>
          <w:rFonts w:ascii="Courier New" w:hAnsi="Courier New" w:cs="Courier New"/>
          <w:i w:val="0"/>
          <w:sz w:val="22"/>
          <w:szCs w:val="24"/>
          <w:lang w:val="en-US"/>
        </w:rPr>
        <w:t> </w:t>
      </w:r>
      <w:r w:rsidRPr="00DC40C1">
        <w:rPr>
          <w:rFonts w:ascii="GHEA Grapalat" w:hAnsi="GHEA Grapalat"/>
          <w:i w:val="0"/>
          <w:sz w:val="22"/>
          <w:szCs w:val="24"/>
        </w:rPr>
        <w:t>настоящий конкурс. Для подачи жалобы требуется плата в размере 30</w:t>
      </w:r>
      <w:r w:rsidR="00790715" w:rsidRPr="00DC40C1">
        <w:rPr>
          <w:rFonts w:ascii="Courier New" w:hAnsi="Courier New" w:cs="Courier New"/>
          <w:i w:val="0"/>
          <w:sz w:val="22"/>
          <w:szCs w:val="24"/>
          <w:lang w:val="en-US"/>
        </w:rPr>
        <w:t> </w:t>
      </w:r>
      <w:r w:rsidRPr="00DC40C1">
        <w:rPr>
          <w:rFonts w:ascii="GHEA Grapalat" w:hAnsi="GHEA Grapalat"/>
          <w:i w:val="0"/>
          <w:sz w:val="22"/>
          <w:szCs w:val="24"/>
        </w:rPr>
        <w:t>000</w:t>
      </w:r>
      <w:r w:rsidR="00790715" w:rsidRPr="00DC40C1">
        <w:rPr>
          <w:rFonts w:ascii="Courier New" w:hAnsi="Courier New" w:cs="Courier New"/>
          <w:i w:val="0"/>
          <w:sz w:val="22"/>
          <w:szCs w:val="24"/>
          <w:lang w:val="en-US"/>
        </w:rPr>
        <w:t> </w:t>
      </w:r>
      <w:r w:rsidRPr="00DC40C1">
        <w:rPr>
          <w:rFonts w:ascii="GHEA Grapalat" w:hAnsi="GHEA Grapalat"/>
          <w:i w:val="0"/>
          <w:sz w:val="22"/>
          <w:szCs w:val="24"/>
        </w:rPr>
        <w:t xml:space="preserve">(тридцать тысяч) </w:t>
      </w:r>
      <w:proofErr w:type="spellStart"/>
      <w:r w:rsidRPr="00DC40C1">
        <w:rPr>
          <w:rFonts w:ascii="GHEA Grapalat" w:hAnsi="GHEA Grapalat"/>
          <w:i w:val="0"/>
          <w:sz w:val="22"/>
          <w:szCs w:val="24"/>
        </w:rPr>
        <w:t>драмов</w:t>
      </w:r>
      <w:proofErr w:type="spellEnd"/>
      <w:r w:rsidRPr="00DC40C1">
        <w:rPr>
          <w:rFonts w:ascii="GHEA Grapalat" w:hAnsi="GHEA Grapalat"/>
          <w:i w:val="0"/>
          <w:sz w:val="22"/>
          <w:szCs w:val="24"/>
        </w:rPr>
        <w:t xml:space="preserve"> РА, которая должна быть перечислена на</w:t>
      </w:r>
      <w:r w:rsidR="007A6841" w:rsidRPr="00DC40C1">
        <w:rPr>
          <w:rFonts w:ascii="Courier New" w:hAnsi="Courier New" w:cs="Courier New"/>
          <w:i w:val="0"/>
          <w:sz w:val="22"/>
          <w:szCs w:val="24"/>
          <w:lang w:val="en-US"/>
        </w:rPr>
        <w:t> </w:t>
      </w:r>
      <w:r w:rsidRPr="00DC40C1">
        <w:rPr>
          <w:rFonts w:ascii="GHEA Grapalat" w:hAnsi="GHEA Grapalat"/>
          <w:i w:val="0"/>
          <w:sz w:val="22"/>
          <w:szCs w:val="24"/>
        </w:rPr>
        <w:t>казначейский счет № 900008000482, открытый на имя Министерст</w:t>
      </w:r>
      <w:r w:rsidR="001B32D9" w:rsidRPr="00DC40C1">
        <w:rPr>
          <w:rFonts w:ascii="GHEA Grapalat" w:hAnsi="GHEA Grapalat"/>
          <w:i w:val="0"/>
          <w:sz w:val="22"/>
          <w:szCs w:val="24"/>
        </w:rPr>
        <w:t>ва финансов Республики Армения.</w:t>
      </w:r>
    </w:p>
    <w:p w:rsidR="00BE1C5E" w:rsidRPr="00DC40C1" w:rsidRDefault="00BE1C5E" w:rsidP="007E08E3">
      <w:pPr>
        <w:pStyle w:val="a3"/>
        <w:widowControl w:val="0"/>
        <w:spacing w:line="240" w:lineRule="auto"/>
        <w:ind w:firstLine="567"/>
        <w:rPr>
          <w:rFonts w:ascii="GHEA Grapalat" w:hAnsi="GHEA Grapalat"/>
          <w:i w:val="0"/>
          <w:sz w:val="22"/>
          <w:szCs w:val="24"/>
        </w:rPr>
      </w:pPr>
    </w:p>
    <w:p w:rsidR="007E08E3" w:rsidRPr="00DC40C1" w:rsidRDefault="00754697" w:rsidP="007E08E3">
      <w:pPr>
        <w:pStyle w:val="aa"/>
        <w:ind w:right="-7" w:firstLine="567"/>
        <w:jc w:val="both"/>
        <w:rPr>
          <w:rFonts w:ascii="GHEA Grapalat" w:hAnsi="GHEA Grapalat"/>
          <w:b/>
          <w:sz w:val="22"/>
        </w:rPr>
      </w:pPr>
      <w:r w:rsidRPr="00DC40C1">
        <w:rPr>
          <w:rFonts w:ascii="GHEA Grapalat" w:hAnsi="GHEA Grapalat"/>
          <w:sz w:val="22"/>
        </w:rPr>
        <w:t>Для получения дополнительной информации, связанной с настоящим</w:t>
      </w:r>
      <w:r w:rsidR="00D5443D" w:rsidRPr="00DC40C1">
        <w:rPr>
          <w:rFonts w:ascii="GHEA Grapalat" w:hAnsi="GHEA Grapalat"/>
          <w:sz w:val="22"/>
        </w:rPr>
        <w:t> </w:t>
      </w:r>
      <w:r w:rsidRPr="00DC40C1">
        <w:rPr>
          <w:rFonts w:ascii="GHEA Grapalat" w:hAnsi="GHEA Grapalat"/>
          <w:sz w:val="22"/>
        </w:rPr>
        <w:t>объявлением, можете обратиться к секретарю Оценочной комиссии</w:t>
      </w:r>
      <w:r w:rsidR="00BE1C5E" w:rsidRPr="00DC40C1">
        <w:rPr>
          <w:rFonts w:ascii="GHEA Grapalat" w:hAnsi="GHEA Grapalat"/>
          <w:sz w:val="22"/>
        </w:rPr>
        <w:t xml:space="preserve"> </w:t>
      </w:r>
      <w:r w:rsidR="007E08E3" w:rsidRPr="00DC40C1">
        <w:rPr>
          <w:rFonts w:ascii="GHEA Grapalat" w:hAnsi="GHEA Grapalat"/>
          <w:b/>
          <w:sz w:val="22"/>
        </w:rPr>
        <w:t>А. Мкртчяну</w:t>
      </w:r>
    </w:p>
    <w:p w:rsidR="007E08E3" w:rsidRPr="00DC40C1" w:rsidRDefault="007E08E3" w:rsidP="007E08E3">
      <w:pPr>
        <w:pStyle w:val="a3"/>
        <w:spacing w:after="160" w:line="240" w:lineRule="auto"/>
        <w:ind w:firstLine="0"/>
        <w:rPr>
          <w:rFonts w:ascii="GHEA Grapalat" w:hAnsi="GHEA Grapalat"/>
          <w:b/>
          <w:i w:val="0"/>
          <w:sz w:val="22"/>
          <w:szCs w:val="24"/>
        </w:rPr>
      </w:pPr>
      <w:r w:rsidRPr="00DC40C1">
        <w:rPr>
          <w:rFonts w:ascii="Sylfaen" w:hAnsi="Sylfaen" w:cs="Sylfaen"/>
          <w:sz w:val="18"/>
        </w:rPr>
        <w:t>           </w:t>
      </w:r>
      <w:r w:rsidRPr="00DC40C1">
        <w:rPr>
          <w:rFonts w:ascii="GHEA Grapalat" w:hAnsi="GHEA Grapalat"/>
          <w:i w:val="0"/>
          <w:sz w:val="22"/>
          <w:szCs w:val="24"/>
        </w:rPr>
        <w:t xml:space="preserve">Телефон:   </w:t>
      </w:r>
      <w:r w:rsidRPr="00DC40C1">
        <w:rPr>
          <w:rFonts w:ascii="GHEA Grapalat" w:hAnsi="GHEA Grapalat"/>
          <w:b/>
          <w:i w:val="0"/>
          <w:sz w:val="22"/>
          <w:szCs w:val="24"/>
        </w:rPr>
        <w:t>093 099227, 077343664</w:t>
      </w:r>
    </w:p>
    <w:p w:rsidR="007E08E3" w:rsidRPr="00DC40C1" w:rsidRDefault="007E08E3" w:rsidP="007E08E3">
      <w:pPr>
        <w:pStyle w:val="a3"/>
        <w:spacing w:after="160" w:line="240" w:lineRule="auto"/>
        <w:ind w:firstLine="0"/>
        <w:rPr>
          <w:rStyle w:val="a9"/>
          <w:b/>
          <w:sz w:val="18"/>
        </w:rPr>
      </w:pPr>
      <w:r w:rsidRPr="00DC40C1">
        <w:rPr>
          <w:rFonts w:ascii="GHEA Grapalat" w:hAnsi="GHEA Grapalat"/>
          <w:i w:val="0"/>
          <w:sz w:val="22"/>
          <w:szCs w:val="24"/>
        </w:rPr>
        <w:t xml:space="preserve">Электронная почта:  </w:t>
      </w:r>
      <w:hyperlink r:id="rId10" w:history="1">
        <w:r w:rsidRPr="00DC40C1">
          <w:rPr>
            <w:rStyle w:val="a9"/>
            <w:rFonts w:ascii="GHEA Grapalat" w:hAnsi="GHEA Grapalat"/>
            <w:b/>
            <w:i w:val="0"/>
            <w:sz w:val="22"/>
            <w:szCs w:val="24"/>
          </w:rPr>
          <w:t>verinartachat@mail.ru</w:t>
        </w:r>
      </w:hyperlink>
      <w:r w:rsidRPr="00DC40C1">
        <w:rPr>
          <w:rFonts w:ascii="GHEA Grapalat" w:hAnsi="GHEA Grapalat"/>
          <w:b/>
          <w:i w:val="0"/>
          <w:sz w:val="22"/>
          <w:szCs w:val="24"/>
        </w:rPr>
        <w:t xml:space="preserve">, </w:t>
      </w:r>
      <w:r w:rsidRPr="00DC40C1">
        <w:rPr>
          <w:rStyle w:val="a9"/>
          <w:b/>
          <w:i w:val="0"/>
          <w:sz w:val="22"/>
          <w:szCs w:val="24"/>
        </w:rPr>
        <w:t>armine.mk1972@mail.ru</w:t>
      </w:r>
    </w:p>
    <w:p w:rsidR="00915A97" w:rsidRPr="00DC40C1" w:rsidRDefault="007E08E3" w:rsidP="00DC40C1">
      <w:pPr>
        <w:pStyle w:val="aa"/>
        <w:ind w:right="-7" w:firstLine="567"/>
        <w:jc w:val="both"/>
        <w:rPr>
          <w:rFonts w:ascii="GHEA Grapalat" w:hAnsi="GHEA Grapalat"/>
          <w:i/>
          <w:sz w:val="14"/>
          <w:szCs w:val="16"/>
        </w:rPr>
      </w:pPr>
      <w:r w:rsidRPr="00DC40C1">
        <w:rPr>
          <w:rFonts w:ascii="GHEA Grapalat" w:hAnsi="GHEA Grapalat"/>
          <w:sz w:val="22"/>
        </w:rPr>
        <w:t xml:space="preserve">Заказчик: </w:t>
      </w:r>
      <w:r w:rsidRPr="00DC40C1">
        <w:rPr>
          <w:rFonts w:ascii="GHEA Grapalat" w:hAnsi="GHEA Grapalat"/>
          <w:b/>
          <w:sz w:val="22"/>
        </w:rPr>
        <w:t>Муниципалитет</w:t>
      </w:r>
      <w:r w:rsidR="00DC40C1" w:rsidRPr="00DC40C1">
        <w:rPr>
          <w:rFonts w:ascii="GHEA Grapalat" w:hAnsi="GHEA Grapalat"/>
          <w:b/>
          <w:sz w:val="22"/>
        </w:rPr>
        <w:t xml:space="preserve"> </w:t>
      </w:r>
      <w:proofErr w:type="gramStart"/>
      <w:r w:rsidRPr="00DC40C1">
        <w:rPr>
          <w:rFonts w:ascii="GHEA Grapalat" w:hAnsi="GHEA Grapalat"/>
          <w:b/>
          <w:sz w:val="22"/>
        </w:rPr>
        <w:t>Верин</w:t>
      </w:r>
      <w:r w:rsidR="00DC40C1" w:rsidRPr="00DC40C1">
        <w:rPr>
          <w:rFonts w:ascii="GHEA Grapalat" w:hAnsi="GHEA Grapalat"/>
          <w:b/>
          <w:sz w:val="22"/>
        </w:rPr>
        <w:t>а</w:t>
      </w:r>
      <w:proofErr w:type="gramEnd"/>
      <w:r w:rsidR="00DC40C1" w:rsidRPr="00DC40C1">
        <w:rPr>
          <w:rFonts w:ascii="GHEA Grapalat" w:hAnsi="GHEA Grapalat"/>
          <w:b/>
          <w:sz w:val="22"/>
        </w:rPr>
        <w:t xml:space="preserve"> </w:t>
      </w:r>
      <w:r w:rsidRPr="00DC40C1">
        <w:rPr>
          <w:rFonts w:ascii="GHEA Grapalat" w:hAnsi="GHEA Grapalat"/>
          <w:b/>
          <w:sz w:val="22"/>
        </w:rPr>
        <w:t>Арташат</w:t>
      </w:r>
      <w:r w:rsidR="00DC40C1" w:rsidRPr="00DC40C1">
        <w:rPr>
          <w:rFonts w:ascii="GHEA Grapalat" w:hAnsi="GHEA Grapalat"/>
          <w:b/>
          <w:sz w:val="22"/>
        </w:rPr>
        <w:t>а</w:t>
      </w:r>
      <w:r w:rsidR="00915A97" w:rsidRPr="00DC40C1">
        <w:rPr>
          <w:rFonts w:ascii="GHEA Grapalat" w:hAnsi="GHEA Grapalat" w:cs="Sylfaen"/>
          <w:b/>
          <w:sz w:val="18"/>
        </w:rPr>
        <w:br w:type="page"/>
      </w:r>
    </w:p>
    <w:p w:rsidR="00096865" w:rsidRPr="009044F1" w:rsidRDefault="00096865" w:rsidP="007E08E3">
      <w:pPr>
        <w:pStyle w:val="aa"/>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7E08E3">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7E08E3" w:rsidRPr="007E08E3">
        <w:rPr>
          <w:rFonts w:ascii="GHEA Grapalat" w:hAnsi="GHEA Grapalat"/>
          <w:b/>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7E08E3" w:rsidRPr="007E08E3">
        <w:rPr>
          <w:rFonts w:ascii="GHEA Grapalat" w:hAnsi="GHEA Grapalat"/>
          <w:b/>
          <w:lang w:val="en-US"/>
        </w:rPr>
        <w:t>AM</w:t>
      </w:r>
      <w:r w:rsidR="007E08E3" w:rsidRPr="007E08E3">
        <w:rPr>
          <w:rFonts w:ascii="GHEA Grapalat" w:hAnsi="GHEA Grapalat"/>
          <w:b/>
        </w:rPr>
        <w:t>V</w:t>
      </w:r>
      <w:r w:rsidR="007E08E3" w:rsidRPr="007E08E3">
        <w:rPr>
          <w:rFonts w:ascii="GHEA Grapalat" w:hAnsi="GHEA Grapalat"/>
          <w:b/>
          <w:lang w:val="en-US"/>
        </w:rPr>
        <w:t>AH</w:t>
      </w:r>
      <w:r w:rsidR="007E08E3" w:rsidRPr="007E08E3">
        <w:rPr>
          <w:rFonts w:ascii="GHEA Grapalat" w:hAnsi="GHEA Grapalat"/>
          <w:b/>
        </w:rPr>
        <w:t>-</w:t>
      </w:r>
      <w:r w:rsidR="007E08E3" w:rsidRPr="007E08E3">
        <w:rPr>
          <w:rFonts w:ascii="GHEA Grapalat" w:hAnsi="GHEA Grapalat"/>
          <w:b/>
          <w:lang w:val="en-US"/>
        </w:rPr>
        <w:t>GH</w:t>
      </w:r>
      <w:r w:rsidR="007E08E3" w:rsidRPr="007E08E3">
        <w:rPr>
          <w:rFonts w:ascii="GHEA Grapalat" w:hAnsi="GHEA Grapalat"/>
          <w:b/>
        </w:rPr>
        <w:t>-</w:t>
      </w:r>
      <w:r w:rsidR="007E08E3" w:rsidRPr="007E08E3">
        <w:rPr>
          <w:rFonts w:ascii="GHEA Grapalat" w:hAnsi="GHEA Grapalat"/>
          <w:b/>
          <w:lang w:val="en-US"/>
        </w:rPr>
        <w:t>ASHDZB</w:t>
      </w:r>
      <w:r w:rsidR="007E08E3" w:rsidRPr="007E08E3">
        <w:rPr>
          <w:rFonts w:ascii="GHEA Grapalat" w:hAnsi="GHEA Grapalat"/>
          <w:b/>
        </w:rPr>
        <w:t>-20/0</w:t>
      </w:r>
      <w:r w:rsidR="007E08E3" w:rsidRPr="007E08E3">
        <w:rPr>
          <w:rFonts w:ascii="GHEA Grapalat" w:hAnsi="GHEA Grapalat"/>
          <w:b/>
          <w:i/>
        </w:rPr>
        <w:t>2</w:t>
      </w:r>
      <w:r w:rsidR="001B32D9" w:rsidRPr="001B32D9">
        <w:rPr>
          <w:rFonts w:ascii="GHEA Grapalat" w:hAnsi="GHEA Grapalat" w:cs="Times Armenian"/>
          <w:i/>
        </w:rPr>
        <w:br/>
      </w:r>
      <w:r w:rsidR="00A46F92">
        <w:rPr>
          <w:rFonts w:ascii="GHEA Grapalat" w:hAnsi="GHEA Grapalat"/>
          <w:i/>
        </w:rPr>
        <w:t xml:space="preserve">№ </w:t>
      </w:r>
      <w:r w:rsidR="007E08E3">
        <w:rPr>
          <w:rFonts w:ascii="GHEA Grapalat" w:hAnsi="GHEA Grapalat"/>
          <w:i/>
        </w:rPr>
        <w:t>1</w:t>
      </w:r>
      <w:r w:rsidR="00096865" w:rsidRPr="009044F1">
        <w:rPr>
          <w:rFonts w:ascii="GHEA Grapalat" w:hAnsi="GHEA Grapalat"/>
          <w:i/>
        </w:rPr>
        <w:t xml:space="preserve"> от </w:t>
      </w:r>
      <w:r w:rsidR="007E08E3">
        <w:rPr>
          <w:rFonts w:ascii="GHEA Grapalat" w:hAnsi="GHEA Grapalat"/>
          <w:i/>
        </w:rPr>
        <w:t>24.07.20</w:t>
      </w:r>
      <w:r w:rsidR="00096865" w:rsidRPr="009044F1">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7E08E3">
      <w:pPr>
        <w:pStyle w:val="aa"/>
        <w:widowControl w:val="0"/>
        <w:spacing w:after="0"/>
        <w:ind w:right="-7" w:firstLine="567"/>
        <w:jc w:val="center"/>
        <w:rPr>
          <w:rFonts w:ascii="GHEA Grapalat" w:hAnsi="GHEA Grapalat"/>
        </w:rPr>
      </w:pPr>
    </w:p>
    <w:p w:rsidR="00096865" w:rsidRPr="003A1EBB" w:rsidRDefault="00096865" w:rsidP="007E08E3">
      <w:pPr>
        <w:pStyle w:val="aa"/>
        <w:widowControl w:val="0"/>
        <w:spacing w:after="0"/>
        <w:ind w:right="-7" w:firstLine="567"/>
        <w:jc w:val="center"/>
        <w:rPr>
          <w:rFonts w:ascii="GHEA Grapalat" w:hAnsi="GHEA Grapalat"/>
        </w:rPr>
      </w:pPr>
    </w:p>
    <w:p w:rsidR="000763E5" w:rsidRPr="003A1EBB" w:rsidRDefault="000763E5" w:rsidP="007E08E3">
      <w:pPr>
        <w:pStyle w:val="aa"/>
        <w:widowControl w:val="0"/>
        <w:spacing w:after="0"/>
        <w:ind w:right="-7" w:firstLine="567"/>
        <w:jc w:val="center"/>
        <w:rPr>
          <w:rFonts w:ascii="GHEA Grapalat" w:hAnsi="GHEA Grapalat"/>
        </w:rPr>
      </w:pPr>
    </w:p>
    <w:p w:rsidR="007E08E3" w:rsidRPr="007E08E3" w:rsidRDefault="007E08E3" w:rsidP="007E08E3">
      <w:pPr>
        <w:pStyle w:val="aa"/>
        <w:widowControl w:val="0"/>
        <w:spacing w:after="0"/>
        <w:ind w:firstLine="567"/>
        <w:jc w:val="center"/>
        <w:rPr>
          <w:rFonts w:ascii="GHEA Grapalat" w:hAnsi="GHEA Grapalat"/>
          <w:b/>
        </w:rPr>
      </w:pPr>
      <w:r w:rsidRPr="007E08E3">
        <w:rPr>
          <w:rFonts w:ascii="GHEA Grapalat" w:hAnsi="GHEA Grapalat"/>
          <w:b/>
        </w:rPr>
        <w:t>" МУНИЦИПАЛИТЕТ</w:t>
      </w:r>
      <w:r w:rsidR="00DC40C1">
        <w:rPr>
          <w:rFonts w:ascii="GHEA Grapalat" w:hAnsi="GHEA Grapalat"/>
          <w:b/>
        </w:rPr>
        <w:t xml:space="preserve"> </w:t>
      </w:r>
      <w:proofErr w:type="gramStart"/>
      <w:r w:rsidR="00DC40C1" w:rsidRPr="007E08E3">
        <w:rPr>
          <w:rFonts w:ascii="GHEA Grapalat" w:hAnsi="GHEA Grapalat"/>
          <w:b/>
        </w:rPr>
        <w:t>ВЕРИН</w:t>
      </w:r>
      <w:r w:rsidR="00DC40C1">
        <w:rPr>
          <w:rFonts w:ascii="GHEA Grapalat" w:hAnsi="GHEA Grapalat"/>
          <w:b/>
        </w:rPr>
        <w:t>А</w:t>
      </w:r>
      <w:proofErr w:type="gramEnd"/>
      <w:r w:rsidR="00DC40C1" w:rsidRPr="007E08E3">
        <w:rPr>
          <w:rFonts w:ascii="GHEA Grapalat" w:hAnsi="GHEA Grapalat"/>
          <w:b/>
        </w:rPr>
        <w:t xml:space="preserve"> АРТАШАТ</w:t>
      </w:r>
      <w:r w:rsidR="00DC40C1">
        <w:rPr>
          <w:rFonts w:ascii="GHEA Grapalat" w:hAnsi="GHEA Grapalat"/>
          <w:b/>
        </w:rPr>
        <w:t>А</w:t>
      </w:r>
      <w:r w:rsidRPr="007E08E3">
        <w:rPr>
          <w:rFonts w:ascii="GHEA Grapalat" w:hAnsi="GHEA Grapalat"/>
          <w:b/>
        </w:rPr>
        <w:t>"</w:t>
      </w:r>
    </w:p>
    <w:p w:rsidR="00096865" w:rsidRPr="003A1EBB" w:rsidRDefault="00096865" w:rsidP="007E08E3">
      <w:pPr>
        <w:pStyle w:val="aa"/>
        <w:widowControl w:val="0"/>
        <w:spacing w:after="0"/>
        <w:ind w:right="-7" w:firstLine="567"/>
        <w:jc w:val="center"/>
        <w:rPr>
          <w:rFonts w:ascii="GHEA Grapalat" w:hAnsi="GHEA Grapalat"/>
        </w:rPr>
      </w:pPr>
    </w:p>
    <w:p w:rsidR="000763E5" w:rsidRPr="003A1EBB" w:rsidRDefault="000763E5" w:rsidP="007E08E3">
      <w:pPr>
        <w:pStyle w:val="aa"/>
        <w:widowControl w:val="0"/>
        <w:spacing w:after="0"/>
        <w:ind w:right="-7" w:firstLine="567"/>
        <w:jc w:val="center"/>
        <w:rPr>
          <w:rFonts w:ascii="GHEA Grapalat" w:hAnsi="GHEA Grapalat"/>
        </w:rPr>
      </w:pPr>
    </w:p>
    <w:p w:rsidR="000763E5" w:rsidRPr="003A1EBB" w:rsidRDefault="000763E5" w:rsidP="007E08E3">
      <w:pPr>
        <w:pStyle w:val="aa"/>
        <w:widowControl w:val="0"/>
        <w:spacing w:after="0"/>
        <w:ind w:right="-7" w:firstLine="567"/>
        <w:jc w:val="center"/>
        <w:rPr>
          <w:rFonts w:ascii="GHEA Grapalat" w:hAnsi="GHEA Grapalat"/>
        </w:rPr>
      </w:pPr>
    </w:p>
    <w:p w:rsidR="00096865" w:rsidRPr="009044F1" w:rsidRDefault="000763E5" w:rsidP="007E08E3">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7E08E3">
      <w:pPr>
        <w:pStyle w:val="aa"/>
        <w:widowControl w:val="0"/>
        <w:spacing w:after="0"/>
        <w:ind w:right="-7" w:firstLine="567"/>
        <w:jc w:val="center"/>
        <w:rPr>
          <w:rFonts w:ascii="GHEA Grapalat" w:hAnsi="GHEA Grapalat" w:cs="Sylfaen"/>
        </w:rPr>
      </w:pPr>
    </w:p>
    <w:p w:rsidR="00096865" w:rsidRPr="009044F1" w:rsidRDefault="00096865" w:rsidP="007E08E3">
      <w:pPr>
        <w:pStyle w:val="aa"/>
        <w:widowControl w:val="0"/>
        <w:spacing w:after="0"/>
        <w:ind w:right="-7" w:firstLine="567"/>
        <w:jc w:val="center"/>
        <w:rPr>
          <w:rFonts w:ascii="GHEA Grapalat" w:hAnsi="GHEA Grapalat" w:cs="Sylfaen"/>
        </w:rPr>
      </w:pPr>
    </w:p>
    <w:p w:rsidR="007E08E3" w:rsidRPr="007E08E3" w:rsidRDefault="002B32D6" w:rsidP="007E08E3">
      <w:pPr>
        <w:pStyle w:val="aa"/>
        <w:widowControl w:val="0"/>
        <w:spacing w:after="0"/>
        <w:jc w:val="center"/>
        <w:rPr>
          <w:rFonts w:ascii="GHEA Grapalat" w:hAnsi="GHEA Grapalat"/>
          <w:b/>
        </w:rPr>
      </w:pPr>
      <w:r w:rsidRPr="007E08E3">
        <w:rPr>
          <w:rFonts w:ascii="GHEA Grapalat" w:hAnsi="GHEA Grapalat"/>
          <w:b/>
        </w:rPr>
        <w:t xml:space="preserve">НА </w:t>
      </w:r>
      <w:r w:rsidR="007E08E3" w:rsidRPr="007E08E3">
        <w:rPr>
          <w:rFonts w:ascii="GHEA Grapalat" w:hAnsi="GHEA Grapalat"/>
          <w:b/>
        </w:rPr>
        <w:t>ЗАПРОС КОТИРОВОК</w:t>
      </w:r>
      <w:r w:rsidRPr="007E08E3">
        <w:rPr>
          <w:rFonts w:ascii="GHEA Grapalat" w:hAnsi="GHEA Grapalat"/>
          <w:b/>
        </w:rPr>
        <w:t xml:space="preserve">, ОБЪЯВЛЕННЫЙ С ЦЕЛЬЮ ПРИОБРЕТЕНИЯ </w:t>
      </w:r>
      <w:hyperlink r:id="rId11" w:history="1">
        <w:r w:rsidR="007E08E3" w:rsidRPr="007E08E3">
          <w:rPr>
            <w:rFonts w:ascii="GHEA Grapalat" w:hAnsi="GHEA Grapalat"/>
            <w:b/>
          </w:rPr>
          <w:t>СТРОИТЕЛЬНЫХ РАБОТ</w:t>
        </w:r>
      </w:hyperlink>
      <w:r w:rsidRPr="007E08E3">
        <w:rPr>
          <w:rFonts w:ascii="GHEA Grapalat" w:hAnsi="GHEA Grapalat"/>
          <w:b/>
        </w:rPr>
        <w:t xml:space="preserve"> ДЛЯ НУЖД </w:t>
      </w:r>
      <w:r w:rsidR="00DE6617" w:rsidRPr="007E08E3">
        <w:rPr>
          <w:rFonts w:ascii="GHEA Grapalat" w:hAnsi="GHEA Grapalat"/>
          <w:b/>
        </w:rPr>
        <w:t>МУНИЦИПАЛИТЕТ</w:t>
      </w:r>
      <w:r w:rsidR="00DE6617">
        <w:rPr>
          <w:rFonts w:ascii="GHEA Grapalat" w:hAnsi="GHEA Grapalat"/>
          <w:b/>
        </w:rPr>
        <w:t>А</w:t>
      </w:r>
      <w:r w:rsidR="00DE6617" w:rsidRPr="007E08E3">
        <w:rPr>
          <w:rFonts w:ascii="GHEA Grapalat" w:hAnsi="GHEA Grapalat"/>
          <w:b/>
        </w:rPr>
        <w:t xml:space="preserve"> </w:t>
      </w:r>
      <w:proofErr w:type="gramStart"/>
      <w:r w:rsidR="007E08E3" w:rsidRPr="007E08E3">
        <w:rPr>
          <w:rFonts w:ascii="GHEA Grapalat" w:hAnsi="GHEA Grapalat"/>
          <w:b/>
        </w:rPr>
        <w:t>ВЕРИН</w:t>
      </w:r>
      <w:r w:rsidR="00DE6617">
        <w:rPr>
          <w:rFonts w:ascii="GHEA Grapalat" w:hAnsi="GHEA Grapalat"/>
          <w:b/>
        </w:rPr>
        <w:t>А</w:t>
      </w:r>
      <w:proofErr w:type="gramEnd"/>
      <w:r w:rsidR="00DE6617">
        <w:rPr>
          <w:rFonts w:ascii="GHEA Grapalat" w:hAnsi="GHEA Grapalat"/>
          <w:b/>
        </w:rPr>
        <w:t xml:space="preserve"> АРТАШАТА</w:t>
      </w:r>
    </w:p>
    <w:p w:rsidR="00CE0D95" w:rsidRPr="009044F1" w:rsidRDefault="00CE0D95" w:rsidP="007E08E3">
      <w:pPr>
        <w:pStyle w:val="aa"/>
        <w:widowControl w:val="0"/>
        <w:spacing w:after="0"/>
        <w:ind w:right="-7"/>
        <w:jc w:val="center"/>
        <w:rPr>
          <w:rFonts w:ascii="GHEA Grapalat" w:hAnsi="GHEA Grapalat"/>
        </w:rPr>
      </w:pPr>
    </w:p>
    <w:p w:rsidR="000763E5" w:rsidRDefault="000763E5"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7E08E3" w:rsidRDefault="007E08E3" w:rsidP="007E08E3">
      <w:pPr>
        <w:rPr>
          <w:rFonts w:ascii="GHEA Grapalat" w:hAnsi="GHEA Grapalat"/>
        </w:rPr>
      </w:pPr>
    </w:p>
    <w:p w:rsidR="001A43A4" w:rsidRDefault="00096865" w:rsidP="007E08E3">
      <w:pPr>
        <w:widowControl w:val="0"/>
        <w:ind w:firstLine="567"/>
        <w:jc w:val="both"/>
        <w:rPr>
          <w:rFonts w:ascii="GHEA Grapalat" w:hAnsi="GHEA Grapalat"/>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7E08E3" w:rsidRPr="00164C51" w:rsidRDefault="007E08E3" w:rsidP="007E08E3">
      <w:pPr>
        <w:jc w:val="both"/>
        <w:rPr>
          <w:rFonts w:ascii="GHEA Grapalat" w:hAnsi="GHEA Grapalat"/>
          <w:i/>
        </w:rPr>
      </w:pPr>
      <w:r>
        <w:rPr>
          <w:rFonts w:ascii="GHEA Grapalat" w:hAnsi="GHEA Grapalat"/>
          <w:i/>
        </w:rPr>
        <w:t xml:space="preserve">      </w:t>
      </w:r>
      <w:r w:rsidRPr="00164C51">
        <w:rPr>
          <w:rFonts w:ascii="GHEA Grapalat" w:hAnsi="GHEA Grapalat"/>
          <w:i/>
        </w:rPr>
        <w:t xml:space="preserve">Уважаемый участник, </w:t>
      </w:r>
      <w:r>
        <w:rPr>
          <w:rFonts w:ascii="GHEA Grapalat" w:hAnsi="GHEA Grapalat"/>
          <w:i/>
        </w:rPr>
        <w:t>в</w:t>
      </w:r>
      <w:r w:rsidRPr="00A1407D">
        <w:rPr>
          <w:rFonts w:ascii="GHEA Grapalat" w:hAnsi="GHEA Grapalat"/>
          <w:i/>
        </w:rPr>
        <w:t xml:space="preserve"> </w:t>
      </w:r>
      <w:r w:rsidRPr="00FA39E1">
        <w:rPr>
          <w:rFonts w:ascii="GHEA Grapalat" w:hAnsi="GHEA Grapalat"/>
          <w:i/>
        </w:rPr>
        <w:t>случае расхождений между приглашениями, опубликованными на армянском и русском языках, преобладает армянский язык</w:t>
      </w:r>
    </w:p>
    <w:p w:rsidR="007E08E3" w:rsidRPr="009044F1" w:rsidRDefault="007E08E3" w:rsidP="007E08E3">
      <w:pPr>
        <w:widowControl w:val="0"/>
        <w:ind w:firstLine="567"/>
        <w:jc w:val="both"/>
        <w:rPr>
          <w:rFonts w:ascii="GHEA Grapalat" w:hAnsi="GHEA Grapalat" w:cs="Sylfaen"/>
          <w:i/>
        </w:rPr>
      </w:pPr>
    </w:p>
    <w:p w:rsidR="007E08E3" w:rsidRPr="009044F1" w:rsidRDefault="007E08E3" w:rsidP="007E08E3">
      <w:pPr>
        <w:widowControl w:val="0"/>
        <w:ind w:firstLine="567"/>
        <w:jc w:val="both"/>
        <w:rPr>
          <w:rFonts w:ascii="GHEA Grapalat" w:hAnsi="GHEA Grapalat" w:cs="Sylfaen"/>
          <w:i/>
        </w:rPr>
      </w:pPr>
    </w:p>
    <w:p w:rsidR="00D50690" w:rsidRDefault="00D50690" w:rsidP="007E08E3">
      <w:pPr>
        <w:rPr>
          <w:rFonts w:ascii="GHEA Grapalat" w:hAnsi="GHEA Grapalat"/>
          <w:b/>
        </w:rPr>
      </w:pPr>
      <w:r>
        <w:rPr>
          <w:rFonts w:ascii="GHEA Grapalat" w:hAnsi="GHEA Grapalat"/>
          <w:b/>
        </w:rPr>
        <w:br w:type="page"/>
      </w:r>
    </w:p>
    <w:p w:rsidR="00160AE4" w:rsidRPr="009044F1" w:rsidRDefault="00160AE4" w:rsidP="007E08E3">
      <w:pPr>
        <w:widowControl w:val="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7E08E3">
      <w:pPr>
        <w:widowControl w:val="0"/>
        <w:ind w:firstLine="567"/>
        <w:jc w:val="center"/>
        <w:rPr>
          <w:rFonts w:ascii="GHEA Grapalat" w:hAnsi="GHEA Grapalat"/>
          <w:i/>
        </w:rPr>
      </w:pPr>
    </w:p>
    <w:p w:rsidR="00DE6617" w:rsidRPr="00E479C0" w:rsidRDefault="00D74ABA" w:rsidP="00DE6617">
      <w:pPr>
        <w:pStyle w:val="aa"/>
        <w:widowControl w:val="0"/>
        <w:spacing w:after="0"/>
        <w:ind w:right="-7" w:firstLine="567"/>
        <w:jc w:val="center"/>
        <w:rPr>
          <w:rFonts w:ascii="GHEA Grapalat" w:hAnsi="GHEA Grapalat"/>
          <w:b/>
          <w:bCs/>
        </w:rPr>
      </w:pPr>
      <w:hyperlink r:id="rId12" w:history="1">
        <w:r w:rsidR="00DE6617" w:rsidRPr="00E479C0">
          <w:rPr>
            <w:rFonts w:ascii="GHEA Grapalat" w:hAnsi="GHEA Grapalat"/>
            <w:b/>
            <w:bCs/>
          </w:rPr>
          <w:t>СТРОИТЕЛЬНЫЕ РАБОТ</w:t>
        </w:r>
      </w:hyperlink>
      <w:proofErr w:type="gramStart"/>
      <w:r w:rsidR="00DE6617" w:rsidRPr="00E479C0">
        <w:rPr>
          <w:rFonts w:ascii="GHEA Grapalat" w:hAnsi="GHEA Grapalat"/>
          <w:b/>
          <w:bCs/>
        </w:rPr>
        <w:t>Ы</w:t>
      </w:r>
      <w:proofErr w:type="gramEnd"/>
      <w:r w:rsidR="00DE6617" w:rsidRPr="00E479C0">
        <w:rPr>
          <w:rFonts w:ascii="GHEA Grapalat" w:hAnsi="GHEA Grapalat"/>
          <w:b/>
          <w:bCs/>
        </w:rPr>
        <w:t xml:space="preserve"> ДЛЯ НУЖД </w:t>
      </w:r>
      <w:r w:rsidR="00DE6617" w:rsidRPr="007E08E3">
        <w:rPr>
          <w:rFonts w:ascii="GHEA Grapalat" w:hAnsi="GHEA Grapalat"/>
          <w:b/>
        </w:rPr>
        <w:t>МУНИЦИПАЛИТЕТ</w:t>
      </w:r>
      <w:r w:rsidR="00DE6617">
        <w:rPr>
          <w:rFonts w:ascii="GHEA Grapalat" w:hAnsi="GHEA Grapalat"/>
          <w:b/>
        </w:rPr>
        <w:t>А</w:t>
      </w:r>
      <w:r w:rsidR="00DE6617" w:rsidRPr="007E08E3">
        <w:rPr>
          <w:rFonts w:ascii="GHEA Grapalat" w:hAnsi="GHEA Grapalat"/>
          <w:b/>
        </w:rPr>
        <w:t xml:space="preserve"> ВЕРИН</w:t>
      </w:r>
      <w:r w:rsidR="00DE6617">
        <w:rPr>
          <w:rFonts w:ascii="GHEA Grapalat" w:hAnsi="GHEA Grapalat"/>
          <w:b/>
        </w:rPr>
        <w:t>А АРТАШАТА</w:t>
      </w:r>
    </w:p>
    <w:p w:rsidR="00DE6617" w:rsidRPr="009044F1" w:rsidRDefault="00DE6617" w:rsidP="00DE661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7E08E3">
      <w:pPr>
        <w:widowControl w:val="0"/>
        <w:jc w:val="center"/>
        <w:rPr>
          <w:rFonts w:ascii="GHEA Grapalat" w:hAnsi="GHEA Grapalat" w:cs="Sylfaen"/>
          <w:b/>
        </w:rPr>
      </w:pPr>
    </w:p>
    <w:p w:rsidR="00096865" w:rsidRPr="008842CE" w:rsidRDefault="00096865" w:rsidP="007E08E3">
      <w:pPr>
        <w:widowControl w:val="0"/>
        <w:jc w:val="center"/>
        <w:rPr>
          <w:rFonts w:ascii="GHEA Grapalat" w:hAnsi="GHEA Grapalat"/>
          <w:b/>
        </w:rPr>
      </w:pPr>
      <w:r w:rsidRPr="009044F1">
        <w:rPr>
          <w:rFonts w:ascii="GHEA Grapalat" w:hAnsi="GHEA Grapalat"/>
          <w:b/>
        </w:rPr>
        <w:t>ЧАСТЬ I.</w:t>
      </w:r>
    </w:p>
    <w:p w:rsidR="002E069D" w:rsidRPr="008842CE" w:rsidRDefault="002E069D" w:rsidP="007E08E3">
      <w:pPr>
        <w:widowControl w:val="0"/>
        <w:jc w:val="center"/>
        <w:rPr>
          <w:rFonts w:ascii="GHEA Grapalat" w:hAnsi="GHEA Grapalat"/>
        </w:rPr>
      </w:pPr>
    </w:p>
    <w:p w:rsidR="00096865" w:rsidRPr="009044F1" w:rsidRDefault="00096865" w:rsidP="007E08E3">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7E08E3">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7E08E3">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7E08E3">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7E08E3">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7E08E3">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DE6617" w:rsidP="007E08E3">
      <w:pPr>
        <w:widowControl w:val="0"/>
        <w:tabs>
          <w:tab w:val="left" w:pos="1134"/>
        </w:tabs>
        <w:ind w:left="1134" w:hanging="567"/>
        <w:jc w:val="both"/>
        <w:rPr>
          <w:rFonts w:ascii="GHEA Grapalat" w:hAnsi="GHEA Grapalat" w:cs="Sylfaen"/>
        </w:rPr>
      </w:pPr>
      <w:r>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DE6617" w:rsidP="007E08E3">
      <w:pPr>
        <w:widowControl w:val="0"/>
        <w:tabs>
          <w:tab w:val="left" w:pos="1134"/>
        </w:tabs>
        <w:ind w:left="1134" w:hanging="567"/>
        <w:jc w:val="both"/>
        <w:rPr>
          <w:rFonts w:ascii="GHEA Grapalat" w:hAnsi="GHEA Grapalat"/>
        </w:rPr>
      </w:pPr>
      <w:r>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DE6617" w:rsidP="007E08E3">
      <w:pPr>
        <w:widowControl w:val="0"/>
        <w:tabs>
          <w:tab w:val="left" w:pos="1134"/>
        </w:tabs>
        <w:ind w:left="1134" w:hanging="567"/>
        <w:jc w:val="both"/>
        <w:rPr>
          <w:rFonts w:ascii="GHEA Grapalat" w:hAnsi="GHEA Grapalat"/>
        </w:rPr>
      </w:pPr>
      <w:r>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DE6617" w:rsidP="007E08E3">
      <w:pPr>
        <w:widowControl w:val="0"/>
        <w:tabs>
          <w:tab w:val="left" w:pos="1134"/>
        </w:tabs>
        <w:ind w:left="1134" w:hanging="567"/>
        <w:jc w:val="both"/>
        <w:rPr>
          <w:rFonts w:ascii="GHEA Grapalat" w:hAnsi="GHEA Grapalat"/>
        </w:rPr>
      </w:pPr>
      <w:r>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096865" w:rsidRPr="00543BAE" w:rsidRDefault="00DE6617" w:rsidP="007E08E3">
      <w:pPr>
        <w:widowControl w:val="0"/>
        <w:tabs>
          <w:tab w:val="left" w:pos="1134"/>
        </w:tabs>
        <w:ind w:left="1134" w:hanging="567"/>
        <w:jc w:val="both"/>
        <w:rPr>
          <w:rFonts w:ascii="GHEA Grapalat" w:hAnsi="GHEA Grapalat"/>
        </w:rPr>
      </w:pPr>
      <w:r>
        <w:rPr>
          <w:rFonts w:ascii="GHEA Grapalat" w:hAnsi="GHEA Grapalat"/>
        </w:rPr>
        <w:t>11</w:t>
      </w:r>
      <w:r w:rsidR="00096865" w:rsidRPr="009044F1">
        <w:rPr>
          <w:rFonts w:ascii="GHEA Grapalat" w:hAnsi="GHEA Grapalat"/>
        </w:rPr>
        <w:t>.</w:t>
      </w:r>
      <w:r w:rsidR="005D191A" w:rsidRPr="00543BAE">
        <w:rPr>
          <w:rFonts w:ascii="GHEA Grapalat" w:hAnsi="GHEA Grapalat"/>
        </w:rPr>
        <w:tab/>
      </w:r>
      <w:r w:rsidR="00096865"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7E08E3">
      <w:pPr>
        <w:widowControl w:val="0"/>
        <w:jc w:val="center"/>
        <w:rPr>
          <w:rFonts w:ascii="GHEA Grapalat" w:hAnsi="GHEA Grapalat"/>
          <w:b/>
        </w:rPr>
      </w:pPr>
    </w:p>
    <w:p w:rsidR="00520F57" w:rsidRDefault="00520F57" w:rsidP="007E08E3">
      <w:pPr>
        <w:widowControl w:val="0"/>
        <w:jc w:val="center"/>
        <w:rPr>
          <w:rFonts w:ascii="GHEA Grapalat" w:hAnsi="GHEA Grapalat"/>
          <w:b/>
        </w:rPr>
      </w:pPr>
    </w:p>
    <w:p w:rsidR="008842CE" w:rsidRPr="00374F4A" w:rsidRDefault="00CA590C" w:rsidP="007E08E3">
      <w:pPr>
        <w:widowControl w:val="0"/>
        <w:jc w:val="center"/>
        <w:rPr>
          <w:rFonts w:ascii="GHEA Grapalat" w:hAnsi="GHEA Grapalat"/>
          <w:b/>
        </w:rPr>
      </w:pPr>
      <w:r>
        <w:rPr>
          <w:rFonts w:ascii="GHEA Grapalat" w:hAnsi="GHEA Grapalat"/>
          <w:b/>
        </w:rPr>
        <w:t xml:space="preserve">ЧАСТЬ II. </w:t>
      </w:r>
    </w:p>
    <w:p w:rsidR="008842CE" w:rsidRPr="00374F4A" w:rsidRDefault="008842CE" w:rsidP="007E08E3">
      <w:pPr>
        <w:widowControl w:val="0"/>
        <w:jc w:val="center"/>
        <w:rPr>
          <w:rFonts w:ascii="GHEA Grapalat" w:hAnsi="GHEA Grapalat"/>
          <w:b/>
        </w:rPr>
      </w:pPr>
    </w:p>
    <w:p w:rsidR="00096865" w:rsidRDefault="00096865" w:rsidP="007E08E3">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E08E3" w:rsidRPr="007E08E3">
        <w:rPr>
          <w:rFonts w:ascii="GHEA Grapalat" w:hAnsi="GHEA Grapalat"/>
          <w:b/>
        </w:rPr>
        <w:t>ЗАПРОС КОТИРОВОК</w:t>
      </w:r>
    </w:p>
    <w:p w:rsidR="00520F57" w:rsidRPr="008842CE" w:rsidRDefault="00520F57" w:rsidP="007E08E3">
      <w:pPr>
        <w:widowControl w:val="0"/>
        <w:jc w:val="center"/>
        <w:rPr>
          <w:rFonts w:ascii="GHEA Grapalat" w:hAnsi="GHEA Grapalat"/>
          <w:b/>
        </w:rPr>
      </w:pPr>
    </w:p>
    <w:p w:rsidR="00096865" w:rsidRPr="003A1EBB" w:rsidRDefault="00096865" w:rsidP="007E08E3">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7E08E3">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7E08E3">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DE6617">
        <w:rPr>
          <w:rFonts w:ascii="GHEA Grapalat" w:hAnsi="GHEA Grapalat"/>
        </w:rPr>
        <w:t>6</w:t>
      </w:r>
    </w:p>
    <w:p w:rsidR="00E17B7F" w:rsidRDefault="00E17B7F" w:rsidP="007E08E3">
      <w:pPr>
        <w:rPr>
          <w:rFonts w:ascii="GHEA Grapalat" w:hAnsi="GHEA Grapalat"/>
          <w:spacing w:val="-6"/>
        </w:rPr>
      </w:pPr>
      <w:r>
        <w:rPr>
          <w:rFonts w:ascii="GHEA Grapalat" w:hAnsi="GHEA Grapalat"/>
          <w:spacing w:val="-6"/>
        </w:rPr>
        <w:br w:type="page"/>
      </w:r>
    </w:p>
    <w:p w:rsidR="00096865" w:rsidRPr="006D2DF7" w:rsidRDefault="00E17B7F" w:rsidP="007E08E3">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proofErr w:type="gramStart"/>
      <w:r w:rsidR="00096865" w:rsidRPr="006D2DF7">
        <w:rPr>
          <w:rFonts w:ascii="GHEA Grapalat" w:hAnsi="GHEA Grapalat"/>
          <w:spacing w:val="-6"/>
        </w:rPr>
        <w:t>об</w:t>
      </w:r>
      <w:proofErr w:type="gramEnd"/>
      <w:r w:rsidR="00096865" w:rsidRPr="006D2DF7">
        <w:rPr>
          <w:rFonts w:ascii="GHEA Grapalat" w:hAnsi="GHEA Grapalat"/>
          <w:spacing w:val="-6"/>
        </w:rPr>
        <w:t xml:space="preserve"> </w:t>
      </w:r>
      <w:r w:rsidR="007E08E3" w:rsidRPr="007E08E3">
        <w:rPr>
          <w:rFonts w:ascii="GHEA Grapalat" w:hAnsi="GHEA Grapalat"/>
          <w:b/>
          <w:spacing w:val="-6"/>
        </w:rPr>
        <w:t>запросе котировок</w:t>
      </w:r>
      <w:r w:rsidR="00096865" w:rsidRPr="006D2DF7">
        <w:rPr>
          <w:rFonts w:ascii="GHEA Grapalat" w:hAnsi="GHEA Grapalat"/>
          <w:spacing w:val="-6"/>
        </w:rPr>
        <w:t xml:space="preserve">, проводимом под кодом </w:t>
      </w:r>
      <w:r w:rsidR="00DE6617" w:rsidRPr="00DE6617">
        <w:rPr>
          <w:rFonts w:ascii="GHEA Grapalat" w:hAnsi="GHEA Grapalat"/>
          <w:b/>
          <w:spacing w:val="-6"/>
        </w:rPr>
        <w:t>AMVAH-GH-ASHDZB-20/02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E08E3">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DE6617" w:rsidRPr="007E08E3">
        <w:rPr>
          <w:rFonts w:ascii="GHEA Grapalat" w:hAnsi="GHEA Grapalat"/>
          <w:b/>
        </w:rPr>
        <w:t>МУНИЦИПАЛИТЕТ</w:t>
      </w:r>
      <w:r w:rsidR="00DE6617">
        <w:rPr>
          <w:rFonts w:ascii="GHEA Grapalat" w:hAnsi="GHEA Grapalat"/>
          <w:b/>
        </w:rPr>
        <w:t>А</w:t>
      </w:r>
      <w:r w:rsidR="00DE6617" w:rsidRPr="007E08E3">
        <w:rPr>
          <w:rFonts w:ascii="GHEA Grapalat" w:hAnsi="GHEA Grapalat"/>
          <w:b/>
        </w:rPr>
        <w:t xml:space="preserve"> ВЕРИН</w:t>
      </w:r>
      <w:r w:rsidR="00DE6617">
        <w:rPr>
          <w:rFonts w:ascii="GHEA Grapalat" w:hAnsi="GHEA Grapalat"/>
          <w:b/>
        </w:rPr>
        <w:t>А АРТАШАТА</w:t>
      </w:r>
      <w:r w:rsidRPr="000B2CFA">
        <w:rPr>
          <w:rFonts w:ascii="GHEA Grapalat" w:hAnsi="GHEA Grapalat"/>
        </w:rPr>
        <w:t xml:space="preserve"> (далее — заказчик) процедуре</w:t>
      </w:r>
      <w:proofErr w:type="gramEnd"/>
      <w:r w:rsidRPr="000B2CFA">
        <w:rPr>
          <w:rFonts w:ascii="GHEA Grapalat" w:hAnsi="GHEA Grapalat"/>
        </w:rPr>
        <w:t xml:space="preserve">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7E08E3">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7E08E3">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7E08E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E6617">
        <w:rPr>
          <w:rFonts w:ascii="GHEA Grapalat" w:hAnsi="GHEA Grapalat"/>
          <w:b/>
        </w:rPr>
        <w:t>armine.mk1972</w:t>
      </w:r>
      <w:r w:rsidR="00DE6617" w:rsidRPr="001445D3">
        <w:rPr>
          <w:rFonts w:ascii="GHEA Grapalat" w:hAnsi="GHEA Grapalat"/>
          <w:b/>
        </w:rPr>
        <w:t>@mail.ru</w:t>
      </w:r>
      <w:r w:rsidRPr="009044F1">
        <w:rPr>
          <w:rFonts w:ascii="GHEA Grapalat" w:hAnsi="GHEA Grapalat"/>
          <w:sz w:val="24"/>
          <w:szCs w:val="24"/>
        </w:rPr>
        <w:t>.</w:t>
      </w:r>
    </w:p>
    <w:p w:rsidR="00096865" w:rsidRPr="002E4BC5" w:rsidRDefault="00F5653D" w:rsidP="007E08E3">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7E08E3">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7E08E3">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hyperlink r:id="rId13" w:history="1">
        <w:r w:rsidR="00DE6617" w:rsidRPr="00DE6617">
          <w:rPr>
            <w:rFonts w:ascii="GHEA Grapalat" w:hAnsi="GHEA Grapalat"/>
            <w:b/>
            <w:i w:val="0"/>
            <w:sz w:val="24"/>
            <w:szCs w:val="24"/>
          </w:rPr>
          <w:t>строительные работ</w:t>
        </w:r>
      </w:hyperlink>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DE6617">
        <w:rPr>
          <w:rFonts w:ascii="GHEA Grapalat" w:hAnsi="GHEA Grapalat"/>
          <w:i w:val="0"/>
          <w:sz w:val="24"/>
          <w:szCs w:val="24"/>
        </w:rPr>
        <w:t xml:space="preserve"> </w:t>
      </w:r>
      <w:r w:rsidR="00DE6617" w:rsidRPr="00DE6617">
        <w:rPr>
          <w:rFonts w:ascii="GHEA Grapalat" w:hAnsi="GHEA Grapalat"/>
          <w:b/>
          <w:i w:val="0"/>
          <w:sz w:val="24"/>
          <w:szCs w:val="24"/>
        </w:rPr>
        <w:t>МУНИЦИПАЛИТЕТА ВЕРИНА АРТАШАТА</w:t>
      </w:r>
      <w:r w:rsidRPr="009044F1">
        <w:rPr>
          <w:rFonts w:ascii="GHEA Grapalat" w:hAnsi="GHEA Grapalat"/>
          <w:i w:val="0"/>
          <w:sz w:val="24"/>
          <w:szCs w:val="24"/>
        </w:rPr>
        <w:t>:</w:t>
      </w:r>
    </w:p>
    <w:p w:rsidR="00DE6617" w:rsidRPr="00DE6617" w:rsidRDefault="00DE6617" w:rsidP="00DE6617"/>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65"/>
        <w:gridCol w:w="6139"/>
      </w:tblGrid>
      <w:tr w:rsidR="00096865" w:rsidRPr="009044F1" w:rsidTr="004E0B7B">
        <w:trPr>
          <w:jc w:val="center"/>
        </w:trPr>
        <w:tc>
          <w:tcPr>
            <w:tcW w:w="1530" w:type="dxa"/>
            <w:vAlign w:val="center"/>
          </w:tcPr>
          <w:p w:rsidR="00096865" w:rsidRPr="009044F1" w:rsidRDefault="00096865" w:rsidP="007E08E3">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gridSpan w:val="2"/>
            <w:vAlign w:val="center"/>
          </w:tcPr>
          <w:p w:rsidR="00096865" w:rsidRPr="009044F1" w:rsidRDefault="00096865" w:rsidP="007E08E3">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E6617" w:rsidRPr="009044F1" w:rsidTr="00DE6617">
        <w:trPr>
          <w:jc w:val="center"/>
        </w:trPr>
        <w:tc>
          <w:tcPr>
            <w:tcW w:w="1530" w:type="dxa"/>
            <w:vAlign w:val="center"/>
          </w:tcPr>
          <w:p w:rsidR="00DE6617" w:rsidRPr="009044F1" w:rsidRDefault="00DE6617" w:rsidP="007E08E3">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565" w:type="dxa"/>
            <w:vAlign w:val="center"/>
          </w:tcPr>
          <w:p w:rsidR="00DE6617" w:rsidRPr="00C12030" w:rsidRDefault="00DE6617" w:rsidP="004821A0">
            <w:pPr>
              <w:pStyle w:val="23"/>
              <w:spacing w:line="240" w:lineRule="auto"/>
              <w:ind w:firstLine="0"/>
              <w:rPr>
                <w:rFonts w:ascii="GHEA Grapalat" w:hAnsi="GHEA Grapalat"/>
                <w:color w:val="FF0000"/>
                <w:u w:val="single"/>
                <w:vertAlign w:val="subscript"/>
                <w:lang w:val="hy-AM"/>
              </w:rPr>
            </w:pPr>
            <w:r w:rsidRPr="002D6C40">
              <w:rPr>
                <w:rFonts w:ascii="Arial" w:hAnsi="Arial" w:cs="Arial"/>
                <w:color w:val="FF0000"/>
              </w:rPr>
              <w:t>4</w:t>
            </w:r>
            <w:r w:rsidRPr="002D6C40">
              <w:rPr>
                <w:rFonts w:ascii="Arial" w:hAnsi="Arial" w:cs="Arial"/>
                <w:color w:val="FF0000"/>
                <w:lang w:val="hy-AM"/>
              </w:rPr>
              <w:t>5</w:t>
            </w:r>
            <w:r w:rsidRPr="002D6C40">
              <w:rPr>
                <w:rFonts w:ascii="Arial" w:hAnsi="Arial" w:cs="Arial"/>
                <w:color w:val="FF0000"/>
              </w:rPr>
              <w:t>610000</w:t>
            </w:r>
            <w:r w:rsidR="00C12030">
              <w:rPr>
                <w:rFonts w:ascii="Arial" w:hAnsi="Arial" w:cs="Arial"/>
                <w:color w:val="FF0000"/>
                <w:lang w:val="hy-AM"/>
              </w:rPr>
              <w:t>/1</w:t>
            </w:r>
            <w:bookmarkStart w:id="0" w:name="_GoBack"/>
            <w:bookmarkEnd w:id="0"/>
          </w:p>
        </w:tc>
        <w:tc>
          <w:tcPr>
            <w:tcW w:w="6139" w:type="dxa"/>
            <w:vAlign w:val="center"/>
          </w:tcPr>
          <w:p w:rsidR="00DE6617" w:rsidRPr="002D6C40" w:rsidRDefault="00DE6617" w:rsidP="004821A0">
            <w:pPr>
              <w:pStyle w:val="23"/>
              <w:spacing w:line="240" w:lineRule="auto"/>
              <w:ind w:firstLine="0"/>
              <w:rPr>
                <w:rFonts w:ascii="Arial" w:hAnsi="Arial" w:cs="Arial"/>
                <w:color w:val="FF0000"/>
              </w:rPr>
            </w:pPr>
            <w:r w:rsidRPr="00DE6617">
              <w:rPr>
                <w:rFonts w:ascii="Arial" w:hAnsi="Arial" w:cs="Arial"/>
                <w:color w:val="FF0000"/>
              </w:rPr>
              <w:t>Ремонт зданий и сооружений</w:t>
            </w:r>
          </w:p>
        </w:tc>
      </w:tr>
    </w:tbl>
    <w:p w:rsidR="00DE6617" w:rsidRDefault="00DE6617" w:rsidP="007E08E3">
      <w:pPr>
        <w:pStyle w:val="23"/>
        <w:widowControl w:val="0"/>
        <w:spacing w:line="240" w:lineRule="auto"/>
        <w:ind w:firstLine="567"/>
        <w:rPr>
          <w:rFonts w:ascii="GHEA Grapalat" w:hAnsi="GHEA Grapalat"/>
          <w:sz w:val="24"/>
          <w:szCs w:val="24"/>
        </w:rPr>
      </w:pPr>
    </w:p>
    <w:p w:rsidR="00096865" w:rsidRPr="009044F1" w:rsidRDefault="00816505" w:rsidP="007E08E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7E08E3">
      <w:pPr>
        <w:widowControl w:val="0"/>
        <w:ind w:firstLine="567"/>
        <w:jc w:val="center"/>
        <w:rPr>
          <w:rFonts w:ascii="GHEA Grapalat" w:hAnsi="GHEA Grapalat" w:cs="Sylfaen"/>
          <w:i/>
        </w:rPr>
      </w:pPr>
    </w:p>
    <w:p w:rsidR="00096865" w:rsidRDefault="00693101" w:rsidP="007E08E3">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DE6617" w:rsidRPr="009044F1" w:rsidRDefault="00DE6617" w:rsidP="007E08E3">
      <w:pPr>
        <w:widowControl w:val="0"/>
        <w:jc w:val="center"/>
        <w:rPr>
          <w:rFonts w:ascii="GHEA Grapalat" w:hAnsi="GHEA Grapalat"/>
          <w:b/>
        </w:rPr>
      </w:pPr>
    </w:p>
    <w:p w:rsidR="00753E6E" w:rsidRPr="009044F1" w:rsidRDefault="00096865" w:rsidP="007E08E3">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E08E3">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7E08E3">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7E08E3">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7E08E3">
      <w:pPr>
        <w:widowControl w:val="0"/>
        <w:tabs>
          <w:tab w:val="left" w:pos="1134"/>
        </w:tabs>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7E08E3">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E08E3">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7E08E3">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7E08E3">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7E08E3">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E08E3">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E08E3">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E08E3">
      <w:pPr>
        <w:widowControl w:val="0"/>
        <w:tabs>
          <w:tab w:val="left" w:pos="1134"/>
        </w:tabs>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7E08E3">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7E08E3">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E08E3">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7E08E3">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rsidR="000A6B75" w:rsidRPr="009044F1" w:rsidRDefault="00C366B6" w:rsidP="007E08E3">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7E08E3">
      <w:pPr>
        <w:widowControl w:val="0"/>
        <w:jc w:val="center"/>
        <w:rPr>
          <w:rFonts w:ascii="GHEA Grapalat" w:hAnsi="GHEA Grapalat"/>
          <w:b/>
        </w:rPr>
      </w:pPr>
    </w:p>
    <w:p w:rsidR="00096865" w:rsidRPr="009044F1" w:rsidRDefault="00ED2352" w:rsidP="007E08E3">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7E08E3">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7E08E3">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7E08E3">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7E08E3">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7E08E3">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7E08E3">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2E4BC5" w:rsidRDefault="00096865" w:rsidP="00DE6617">
      <w:pPr>
        <w:widowControl w:val="0"/>
        <w:tabs>
          <w:tab w:val="left" w:pos="1134"/>
        </w:tabs>
        <w:autoSpaceDE w:val="0"/>
        <w:autoSpaceDN w:val="0"/>
        <w:adjustRightInd w:val="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C65202" w:rsidRPr="002E4BC5" w:rsidRDefault="00C65202" w:rsidP="007E08E3">
      <w:pPr>
        <w:widowControl w:val="0"/>
        <w:jc w:val="center"/>
        <w:rPr>
          <w:rFonts w:ascii="GHEA Grapalat" w:hAnsi="GHEA Grapalat"/>
          <w:b/>
        </w:rPr>
      </w:pPr>
    </w:p>
    <w:p w:rsidR="00096865" w:rsidRPr="002E4BC5" w:rsidRDefault="00955A1E" w:rsidP="007E08E3">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7E08E3">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7E08E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7E08E3">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E08E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E08E3" w:rsidRPr="007E08E3">
        <w:rPr>
          <w:rFonts w:ascii="GHEA Grapalat" w:hAnsi="GHEA Grapalat"/>
          <w:b/>
          <w:sz w:val="24"/>
          <w:szCs w:val="24"/>
        </w:rPr>
        <w:t>запрос котировок</w:t>
      </w:r>
      <w:r w:rsidRPr="009044F1">
        <w:rPr>
          <w:rFonts w:ascii="GHEA Grapalat" w:hAnsi="GHEA Grapalat"/>
          <w:sz w:val="24"/>
          <w:szCs w:val="24"/>
        </w:rPr>
        <w:t>.</w:t>
      </w:r>
    </w:p>
    <w:p w:rsidR="00BA4929" w:rsidRPr="00DE6617" w:rsidRDefault="00BA4929" w:rsidP="007E08E3">
      <w:pPr>
        <w:pStyle w:val="23"/>
        <w:widowControl w:val="0"/>
        <w:tabs>
          <w:tab w:val="left" w:pos="1134"/>
        </w:tabs>
        <w:spacing w:line="240" w:lineRule="auto"/>
        <w:ind w:firstLine="567"/>
        <w:contextualSpacing/>
        <w:rPr>
          <w:rFonts w:ascii="GHEA Grapalat" w:hAnsi="GHEA Grapalat"/>
          <w:b/>
          <w:i/>
          <w:sz w:val="24"/>
          <w:szCs w:val="24"/>
        </w:rPr>
      </w:pPr>
      <w:r w:rsidRPr="00DE6617">
        <w:rPr>
          <w:rFonts w:ascii="GHEA Grapalat" w:hAnsi="GHEA Grapalat"/>
          <w:b/>
          <w:i/>
          <w:sz w:val="24"/>
          <w:szCs w:val="24"/>
        </w:rPr>
        <w:t>4.2.</w:t>
      </w:r>
      <w:r w:rsidRPr="00DE6617">
        <w:rPr>
          <w:rFonts w:ascii="GHEA Grapalat" w:hAnsi="GHEA Grapalat"/>
          <w:b/>
          <w:i/>
          <w:sz w:val="24"/>
          <w:szCs w:val="24"/>
        </w:rPr>
        <w:tab/>
        <w:t xml:space="preserve">Заявки на процедуру необходимо подать в комиссию по адресу </w:t>
      </w:r>
      <w:r w:rsidR="00DE6617" w:rsidRPr="007E08E3">
        <w:rPr>
          <w:rFonts w:ascii="GHEA Grapalat" w:hAnsi="GHEA Grapalat"/>
          <w:b/>
          <w:i/>
          <w:sz w:val="24"/>
          <w:szCs w:val="24"/>
        </w:rPr>
        <w:t xml:space="preserve">РА, с. Верин Арташат, улица </w:t>
      </w:r>
      <w:proofErr w:type="spellStart"/>
      <w:r w:rsidR="00DE6617" w:rsidRPr="007E08E3">
        <w:rPr>
          <w:rFonts w:ascii="GHEA Grapalat" w:hAnsi="GHEA Grapalat"/>
          <w:b/>
          <w:i/>
          <w:sz w:val="24"/>
          <w:szCs w:val="24"/>
        </w:rPr>
        <w:t>Таманяана</w:t>
      </w:r>
      <w:proofErr w:type="spellEnd"/>
      <w:r w:rsidR="00DE6617" w:rsidRPr="007E08E3">
        <w:rPr>
          <w:rFonts w:ascii="GHEA Grapalat" w:hAnsi="GHEA Grapalat"/>
          <w:b/>
          <w:i/>
          <w:sz w:val="24"/>
          <w:szCs w:val="24"/>
        </w:rPr>
        <w:t xml:space="preserve"> 43</w:t>
      </w:r>
      <w:r w:rsidRPr="00DE6617">
        <w:rPr>
          <w:rFonts w:ascii="GHEA Grapalat" w:hAnsi="GHEA Grapalat"/>
          <w:b/>
          <w:i/>
          <w:sz w:val="24"/>
          <w:szCs w:val="24"/>
        </w:rPr>
        <w:t xml:space="preserve"> не позднее, чем </w:t>
      </w:r>
      <w:r w:rsidR="00DE6617" w:rsidRPr="00DE6617">
        <w:rPr>
          <w:rFonts w:ascii="GHEA Grapalat" w:hAnsi="GHEA Grapalat"/>
          <w:b/>
          <w:i/>
          <w:sz w:val="24"/>
          <w:szCs w:val="24"/>
        </w:rPr>
        <w:t>10:30</w:t>
      </w:r>
      <w:r w:rsidRPr="00DE6617">
        <w:rPr>
          <w:rFonts w:ascii="GHEA Grapalat" w:hAnsi="GHEA Grapalat"/>
          <w:b/>
          <w:i/>
          <w:sz w:val="24"/>
          <w:szCs w:val="24"/>
        </w:rPr>
        <w:t xml:space="preserve"> часов </w:t>
      </w:r>
      <w:r w:rsidR="00DE6617" w:rsidRPr="00DE6617">
        <w:rPr>
          <w:rFonts w:ascii="GHEA Grapalat" w:hAnsi="GHEA Grapalat"/>
          <w:b/>
          <w:i/>
          <w:sz w:val="24"/>
          <w:szCs w:val="24"/>
        </w:rPr>
        <w:t>7</w:t>
      </w:r>
      <w:r w:rsidRPr="00DE6617">
        <w:rPr>
          <w:rFonts w:ascii="GHEA Grapalat" w:hAnsi="GHEA Grapalat"/>
          <w:b/>
          <w:i/>
          <w:sz w:val="24"/>
          <w:szCs w:val="24"/>
        </w:rPr>
        <w:t xml:space="preserve">-го дня </w:t>
      </w:r>
      <w:proofErr w:type="gramStart"/>
      <w:r w:rsidRPr="00DE6617">
        <w:rPr>
          <w:rFonts w:ascii="GHEA Grapalat" w:hAnsi="GHEA Grapalat"/>
          <w:b/>
          <w:i/>
          <w:sz w:val="24"/>
          <w:szCs w:val="24"/>
        </w:rPr>
        <w:t>с даты опубликования</w:t>
      </w:r>
      <w:proofErr w:type="gramEnd"/>
      <w:r w:rsidRPr="00DE6617">
        <w:rPr>
          <w:rFonts w:ascii="GHEA Grapalat" w:hAnsi="GHEA Grapalat"/>
          <w:b/>
          <w:i/>
          <w:sz w:val="24"/>
          <w:szCs w:val="24"/>
        </w:rPr>
        <w:t xml:space="preserve"> в бюллетене объявления и приглашения на настоящую процедуру. </w:t>
      </w:r>
    </w:p>
    <w:p w:rsidR="00BA4929" w:rsidRPr="006259BB" w:rsidRDefault="00BA4929" w:rsidP="007E08E3">
      <w:pPr>
        <w:pStyle w:val="23"/>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lastRenderedPageBreak/>
        <w:t>Заявки на процедуру получает и в журнале регистрации заявок регистрирует секретарь комиссии</w:t>
      </w:r>
      <w:r>
        <w:rPr>
          <w:rFonts w:ascii="GHEA Grapalat" w:hAnsi="GHEA Grapalat"/>
        </w:rPr>
        <w:t xml:space="preserve"> </w:t>
      </w:r>
      <w:r w:rsidR="00DE6617" w:rsidRPr="00DE6617">
        <w:rPr>
          <w:rFonts w:ascii="GHEA Grapalat" w:hAnsi="GHEA Grapalat"/>
          <w:b/>
          <w:i/>
          <w:sz w:val="24"/>
          <w:szCs w:val="24"/>
        </w:rPr>
        <w:t>А. Мкртчян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7E08E3">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7E08E3">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7E08E3">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7E08E3">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7E08E3">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7E08E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7E08E3">
      <w:pPr>
        <w:pStyle w:val="norm"/>
        <w:widowControl w:val="0"/>
        <w:tabs>
          <w:tab w:val="left" w:pos="1134"/>
        </w:tabs>
        <w:spacing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DE6617"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3</w:t>
      </w:r>
      <w:r w:rsidR="0062795D" w:rsidRPr="00F04430">
        <w:rPr>
          <w:rFonts w:ascii="GHEA Grapalat" w:hAnsi="GHEA Grapalat"/>
          <w:sz w:val="24"/>
          <w:szCs w:val="24"/>
        </w:rPr>
        <w:t>)</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7E08E3">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0845F6" w:rsidRPr="009044F1" w:rsidRDefault="00DE6617"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DE6617"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7E08E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DE6617" w:rsidRDefault="00721677" w:rsidP="00DE6617">
      <w:pPr>
        <w:pStyle w:val="aff3"/>
        <w:numPr>
          <w:ilvl w:val="0"/>
          <w:numId w:val="28"/>
        </w:numPr>
        <w:jc w:val="both"/>
        <w:rPr>
          <w:rFonts w:ascii="GHEA Grapalat" w:hAnsi="GHEA Grapalat" w:cs="Sylfaen"/>
        </w:rPr>
      </w:pPr>
      <w:r w:rsidRPr="00DE6617">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DE6617">
        <w:rPr>
          <w:rFonts w:ascii="GHEA Grapalat" w:hAnsi="GHEA Grapalat" w:cs="Sylfaen"/>
        </w:rPr>
        <w:t xml:space="preserve"> (на один и тот же лот)</w:t>
      </w:r>
      <w:r w:rsidRPr="00DE661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DE6617">
      <w:pPr>
        <w:pStyle w:val="norm"/>
        <w:widowControl w:val="0"/>
        <w:numPr>
          <w:ilvl w:val="0"/>
          <w:numId w:val="28"/>
        </w:numPr>
        <w:spacing w:line="240" w:lineRule="auto"/>
        <w:rPr>
          <w:rFonts w:ascii="GHEA Grapalat" w:hAnsi="GHEA Grapalat" w:cs="Sylfaen"/>
          <w:sz w:val="24"/>
          <w:szCs w:val="24"/>
        </w:rPr>
      </w:pPr>
      <w:r>
        <w:rPr>
          <w:rFonts w:ascii="GHEA Grapalat" w:hAnsi="GHEA Grapalat" w:cs="Sylfaen"/>
          <w:sz w:val="24"/>
          <w:szCs w:val="24"/>
        </w:rPr>
        <w:lastRenderedPageBreak/>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7E08E3">
      <w:pPr>
        <w:pStyle w:val="norm"/>
        <w:widowControl w:val="0"/>
        <w:tabs>
          <w:tab w:val="left" w:pos="1134"/>
        </w:tabs>
        <w:spacing w:line="240" w:lineRule="auto"/>
        <w:ind w:firstLine="567"/>
        <w:rPr>
          <w:rFonts w:ascii="GHEA Grapalat" w:hAnsi="GHEA Grapalat" w:cs="Sylfaen"/>
          <w:sz w:val="24"/>
          <w:szCs w:val="24"/>
        </w:rPr>
      </w:pPr>
    </w:p>
    <w:p w:rsidR="00A45946" w:rsidRPr="002E4BC5" w:rsidRDefault="00333B85" w:rsidP="007E08E3">
      <w:pPr>
        <w:widowControl w:val="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7E08E3">
      <w:pPr>
        <w:widowControl w:val="0"/>
        <w:jc w:val="center"/>
        <w:rPr>
          <w:rFonts w:ascii="GHEA Grapalat" w:hAnsi="GHEA Grapalat" w:cs="Arial"/>
          <w:b/>
        </w:rPr>
      </w:pPr>
    </w:p>
    <w:p w:rsidR="00A45946" w:rsidRPr="009044F1" w:rsidRDefault="00C8055A" w:rsidP="007E08E3">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7E08E3">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7E08E3">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7E08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7E08E3">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7E08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7E08E3">
      <w:pPr>
        <w:jc w:val="center"/>
        <w:rPr>
          <w:rFonts w:ascii="GHEA Grapalat" w:hAnsi="GHEA Grapalat"/>
          <w:b/>
        </w:rPr>
      </w:pPr>
    </w:p>
    <w:p w:rsidR="00096865" w:rsidRPr="00230D36" w:rsidRDefault="00220C7C" w:rsidP="007E08E3">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7E08E3">
      <w:pPr>
        <w:jc w:val="center"/>
        <w:rPr>
          <w:rFonts w:ascii="GHEA Grapalat" w:hAnsi="GHEA Grapalat"/>
          <w:b/>
        </w:rPr>
      </w:pPr>
    </w:p>
    <w:p w:rsidR="00096865" w:rsidRPr="00AA7117" w:rsidRDefault="00220C7C" w:rsidP="007E08E3">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w:t>
      </w:r>
      <w:r w:rsidRPr="009044F1">
        <w:rPr>
          <w:rFonts w:ascii="GHEA Grapalat" w:hAnsi="GHEA Grapalat"/>
          <w:i w:val="0"/>
          <w:sz w:val="24"/>
          <w:szCs w:val="24"/>
        </w:rPr>
        <w:lastRenderedPageBreak/>
        <w:t>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7E08E3">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7E08E3">
      <w:pPr>
        <w:widowControl w:val="0"/>
        <w:ind w:firstLine="567"/>
        <w:jc w:val="center"/>
        <w:rPr>
          <w:rFonts w:ascii="GHEA Grapalat" w:hAnsi="GHEA Grapalat"/>
          <w:b/>
        </w:rPr>
      </w:pPr>
    </w:p>
    <w:p w:rsidR="00096865" w:rsidRDefault="00DE6617" w:rsidP="007E08E3">
      <w:pPr>
        <w:widowControl w:val="0"/>
        <w:jc w:val="center"/>
        <w:rPr>
          <w:rFonts w:ascii="GHEA Grapalat" w:hAnsi="GHEA Grapalat"/>
          <w:b/>
        </w:rPr>
      </w:pPr>
      <w:r>
        <w:rPr>
          <w:rFonts w:ascii="GHEA Grapalat" w:hAnsi="GHEA Grapalat"/>
          <w:b/>
        </w:rPr>
        <w:t>7</w:t>
      </w:r>
      <w:r w:rsidR="00E70FC4">
        <w:rPr>
          <w:rFonts w:ascii="GHEA Grapalat" w:hAnsi="GHEA Grapalat"/>
          <w:b/>
        </w:rPr>
        <w:t>.</w:t>
      </w:r>
      <w:r>
        <w:rPr>
          <w:rFonts w:ascii="GHEA Grapalat" w:hAnsi="GHEA Grapalat"/>
          <w:b/>
        </w:rPr>
        <w:t xml:space="preserve"> </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DE6617" w:rsidRPr="009044F1" w:rsidRDefault="00DE6617" w:rsidP="007E08E3">
      <w:pPr>
        <w:widowControl w:val="0"/>
        <w:jc w:val="center"/>
        <w:rPr>
          <w:rFonts w:ascii="GHEA Grapalat" w:hAnsi="GHEA Grapalat"/>
          <w:b/>
        </w:rPr>
      </w:pPr>
    </w:p>
    <w:p w:rsidR="000E21F2" w:rsidRPr="00B51F5D" w:rsidRDefault="00DE6617" w:rsidP="007E08E3">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Pr="00DE6617">
        <w:rPr>
          <w:rFonts w:ascii="GHEA Grapalat" w:hAnsi="GHEA Grapalat"/>
          <w:b/>
          <w:sz w:val="24"/>
          <w:szCs w:val="24"/>
        </w:rPr>
        <w:t>7</w:t>
      </w:r>
      <w:r w:rsidR="000E21F2" w:rsidRPr="00DE6617">
        <w:rPr>
          <w:rFonts w:ascii="GHEA Grapalat" w:hAnsi="GHEA Grapalat"/>
          <w:b/>
          <w:sz w:val="24"/>
          <w:szCs w:val="24"/>
        </w:rPr>
        <w:t>-</w:t>
      </w:r>
      <w:r w:rsidRPr="00DE6617">
        <w:rPr>
          <w:rFonts w:ascii="GHEA Grapalat" w:hAnsi="GHEA Grapalat"/>
          <w:b/>
          <w:sz w:val="24"/>
          <w:szCs w:val="24"/>
        </w:rPr>
        <w:t>о</w:t>
      </w:r>
      <w:r w:rsidR="000E21F2" w:rsidRPr="00DE6617">
        <w:rPr>
          <w:rFonts w:ascii="GHEA Grapalat" w:hAnsi="GHEA Grapalat"/>
          <w:b/>
          <w:sz w:val="24"/>
          <w:szCs w:val="24"/>
        </w:rPr>
        <w:t xml:space="preserve">й день в </w:t>
      </w:r>
      <w:r w:rsidRPr="00DE6617">
        <w:rPr>
          <w:rFonts w:ascii="GHEA Grapalat" w:hAnsi="GHEA Grapalat"/>
          <w:b/>
          <w:sz w:val="24"/>
          <w:szCs w:val="24"/>
        </w:rPr>
        <w:t>10:30 часов</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7E08E3">
      <w:pPr>
        <w:widowControl w:val="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7E08E3">
      <w:pPr>
        <w:widowControl w:val="0"/>
        <w:ind w:firstLine="284"/>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7E08E3">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7E08E3">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7E08E3">
      <w:pPr>
        <w:widowControl w:val="0"/>
        <w:tabs>
          <w:tab w:val="left" w:pos="1134"/>
        </w:tabs>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7E08E3">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DE6617" w:rsidP="007E08E3">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7</w:t>
      </w:r>
      <w:r w:rsidR="00FD2748" w:rsidRPr="00E45430">
        <w:rPr>
          <w:rFonts w:ascii="GHEA Grapalat" w:hAnsi="GHEA Grapalat"/>
          <w:sz w:val="24"/>
          <w:szCs w:val="24"/>
        </w:rPr>
        <w:t>.2.</w:t>
      </w:r>
      <w:r w:rsidR="00D07367" w:rsidRPr="00E45430">
        <w:rPr>
          <w:rFonts w:ascii="GHEA Grapalat" w:hAnsi="GHEA Grapalat"/>
          <w:sz w:val="24"/>
          <w:szCs w:val="24"/>
        </w:rPr>
        <w:tab/>
      </w:r>
      <w:r w:rsidR="00FD2748"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7E08E3">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7E08E3">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DE6617" w:rsidP="007E08E3">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Pr>
          <w:rFonts w:ascii="GHEA Grapalat" w:hAnsi="GHEA Grapalat"/>
          <w:sz w:val="24"/>
          <w:szCs w:val="24"/>
        </w:rPr>
        <w:t>Отобранный</w:t>
      </w:r>
      <w:proofErr w:type="gramEnd"/>
      <w:r w:rsidR="00D22CBB">
        <w:rPr>
          <w:rFonts w:ascii="GHEA Grapalat" w:hAnsi="GHEA Grapalat"/>
          <w:sz w:val="24"/>
          <w:szCs w:val="24"/>
        </w:rPr>
        <w:t xml:space="preserve"> </w:t>
      </w:r>
      <w:proofErr w:type="spellStart"/>
      <w:r w:rsidR="00D22CBB">
        <w:rPr>
          <w:rFonts w:ascii="GHEA Grapalat" w:hAnsi="GHEA Grapalat"/>
          <w:sz w:val="24"/>
          <w:szCs w:val="24"/>
        </w:rPr>
        <w:t>у</w:t>
      </w:r>
      <w:r w:rsidR="00FD2748" w:rsidRPr="009044F1">
        <w:rPr>
          <w:rFonts w:ascii="GHEA Grapalat" w:hAnsi="GHEA Grapalat"/>
          <w:sz w:val="24"/>
          <w:szCs w:val="24"/>
        </w:rPr>
        <w:t>частникопределяется</w:t>
      </w:r>
      <w:proofErr w:type="spellEnd"/>
      <w:r w:rsidR="00FD2748"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00FD2748"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DE6617" w:rsidP="007E08E3">
      <w:pPr>
        <w:pStyle w:val="a3"/>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FD2748"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FD2748" w:rsidRPr="009044F1">
        <w:rPr>
          <w:rFonts w:ascii="GHEA Grapalat" w:hAnsi="GHEA Grapalat"/>
          <w:i w:val="0"/>
          <w:sz w:val="24"/>
          <w:szCs w:val="24"/>
        </w:rPr>
        <w:t>драмом</w:t>
      </w:r>
      <w:proofErr w:type="spellEnd"/>
      <w:r w:rsidR="00FD2748" w:rsidRPr="009044F1">
        <w:rPr>
          <w:rFonts w:ascii="GHEA Grapalat" w:hAnsi="GHEA Grapalat"/>
          <w:i w:val="0"/>
          <w:sz w:val="24"/>
          <w:szCs w:val="24"/>
        </w:rPr>
        <w:t xml:space="preserve"> Республики Армения по </w:t>
      </w:r>
      <w:r w:rsidRPr="00703A6F">
        <w:rPr>
          <w:rFonts w:ascii="GHEA Grapalat" w:hAnsi="GHEA Grapalat"/>
          <w:b/>
          <w:i w:val="0"/>
          <w:sz w:val="24"/>
          <w:szCs w:val="24"/>
        </w:rPr>
        <w:t>курсу, установленному Центральным банком Армении на день открытия заявок</w:t>
      </w:r>
      <w:r w:rsidR="00A01157">
        <w:rPr>
          <w:rFonts w:ascii="GHEA Grapalat" w:hAnsi="GHEA Grapalat"/>
          <w:i w:val="0"/>
          <w:sz w:val="24"/>
          <w:szCs w:val="24"/>
        </w:rPr>
        <w:t>.</w:t>
      </w:r>
    </w:p>
    <w:p w:rsidR="00096865" w:rsidRPr="009044F1" w:rsidRDefault="00DE6617" w:rsidP="007E08E3">
      <w:pPr>
        <w:pStyle w:val="a3"/>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7939CF">
        <w:rPr>
          <w:rFonts w:ascii="GHEA Grapalat" w:hAnsi="GHEA Grapalat"/>
          <w:i w:val="0"/>
          <w:sz w:val="24"/>
          <w:szCs w:val="24"/>
        </w:rPr>
        <w:t>5</w:t>
      </w:r>
      <w:r w:rsidR="00FD2748" w:rsidRPr="009044F1">
        <w:rPr>
          <w:rFonts w:ascii="GHEA Grapalat" w:hAnsi="GHEA Grapalat"/>
          <w:i w:val="0"/>
          <w:sz w:val="24"/>
          <w:szCs w:val="24"/>
        </w:rPr>
        <w:t>.</w:t>
      </w:r>
      <w:r w:rsidR="00644850" w:rsidRPr="005114D0">
        <w:rPr>
          <w:rFonts w:ascii="GHEA Grapalat" w:hAnsi="GHEA Grapalat"/>
          <w:i w:val="0"/>
          <w:sz w:val="24"/>
          <w:szCs w:val="24"/>
        </w:rPr>
        <w:tab/>
      </w:r>
      <w:r w:rsidR="00FD2748"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7E08E3">
      <w:pPr>
        <w:pStyle w:val="a3"/>
        <w:widowControl w:val="0"/>
        <w:tabs>
          <w:tab w:val="left" w:pos="1134"/>
        </w:tabs>
        <w:spacing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w:t>
      </w:r>
      <w:r w:rsidRPr="009044F1">
        <w:rPr>
          <w:rFonts w:ascii="GHEA Grapalat" w:hAnsi="GHEA Grapalat"/>
          <w:i w:val="0"/>
          <w:sz w:val="24"/>
          <w:szCs w:val="24"/>
        </w:rPr>
        <w:lastRenderedPageBreak/>
        <w:t xml:space="preserve">средства, предусмотренные абзацем 2 пункта </w:t>
      </w:r>
      <w:r w:rsidR="00DE6617">
        <w:rPr>
          <w:rFonts w:ascii="GHEA Grapalat" w:hAnsi="GHEA Grapalat"/>
          <w:i w:val="0"/>
          <w:sz w:val="24"/>
          <w:szCs w:val="24"/>
        </w:rPr>
        <w:t>7</w:t>
      </w:r>
      <w:r w:rsidRPr="009044F1">
        <w:rPr>
          <w:rFonts w:ascii="GHEA Grapalat" w:hAnsi="GHEA Grapalat"/>
          <w:i w:val="0"/>
          <w:sz w:val="24"/>
          <w:szCs w:val="24"/>
        </w:rPr>
        <w:t>.1.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7E08E3">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DE6617"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2E30B8">
        <w:rPr>
          <w:rFonts w:ascii="GHEA Grapalat" w:hAnsi="GHEA Grapalat"/>
          <w:sz w:val="24"/>
          <w:szCs w:val="24"/>
        </w:rPr>
        <w:t>6</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00FD2748"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00FD2748"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00FD2748"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00FD2748"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00FD2748"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7E08E3">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7E08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7E08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8B61B5" w:rsidRDefault="003572EA" w:rsidP="007E08E3">
      <w:pPr>
        <w:pStyle w:val="norm"/>
        <w:widowControl w:val="0"/>
        <w:tabs>
          <w:tab w:val="left" w:pos="1134"/>
        </w:tabs>
        <w:spacing w:line="240" w:lineRule="auto"/>
        <w:ind w:firstLine="567"/>
        <w:rPr>
          <w:rFonts w:ascii="GHEA Grapalat" w:hAnsi="GHEA Grapalat"/>
          <w:sz w:val="24"/>
          <w:szCs w:val="24"/>
          <w:lang w:val="hy-AM"/>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w:t>
      </w:r>
      <w:r w:rsidR="009B6D58" w:rsidRPr="009044F1">
        <w:rPr>
          <w:rFonts w:ascii="GHEA Grapalat" w:hAnsi="GHEA Grapalat"/>
          <w:sz w:val="24"/>
          <w:szCs w:val="24"/>
        </w:rPr>
        <w:lastRenderedPageBreak/>
        <w:t>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p>
    <w:p w:rsidR="00B514E8" w:rsidRPr="00522932" w:rsidRDefault="008B61B5"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lang w:val="hy-AM"/>
        </w:rPr>
        <w:t>7</w:t>
      </w:r>
      <w:r w:rsidR="00FD2748" w:rsidRPr="00522932">
        <w:rPr>
          <w:rFonts w:ascii="GHEA Grapalat" w:hAnsi="GHEA Grapalat"/>
          <w:sz w:val="24"/>
          <w:szCs w:val="24"/>
        </w:rPr>
        <w:t>.</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8B61B5"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lang w:val="hy-AM"/>
        </w:rPr>
        <w:t>7</w:t>
      </w:r>
      <w:r w:rsidR="00A150A9" w:rsidRPr="00D67FDE">
        <w:rPr>
          <w:rFonts w:ascii="GHEA Grapalat" w:hAnsi="GHEA Grapalat"/>
          <w:sz w:val="24"/>
          <w:szCs w:val="24"/>
        </w:rPr>
        <w:t>.</w:t>
      </w:r>
      <w:r>
        <w:rPr>
          <w:rFonts w:ascii="GHEA Grapalat" w:hAnsi="GHEA Grapalat"/>
          <w:sz w:val="24"/>
          <w:szCs w:val="24"/>
          <w:lang w:val="hy-AM"/>
        </w:rPr>
        <w:t>8</w:t>
      </w:r>
      <w:r w:rsidR="00A150A9" w:rsidRPr="00D67FDE">
        <w:rPr>
          <w:rFonts w:ascii="GHEA Grapalat" w:hAnsi="GHEA Grapalat"/>
          <w:sz w:val="24"/>
          <w:szCs w:val="24"/>
        </w:rPr>
        <w:t>.</w:t>
      </w:r>
      <w:r w:rsidR="00213830" w:rsidRPr="00D67FDE">
        <w:rPr>
          <w:rFonts w:ascii="GHEA Grapalat" w:hAnsi="GHEA Grapalat"/>
          <w:sz w:val="24"/>
          <w:szCs w:val="24"/>
        </w:rPr>
        <w:tab/>
      </w:r>
      <w:r w:rsidR="00A150A9"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00A150A9"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00A150A9"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00A150A9"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8B61B5" w:rsidP="007E08E3">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lang w:val="hy-AM"/>
        </w:rPr>
        <w:t>7</w:t>
      </w:r>
      <w:r w:rsidR="00A150A9" w:rsidRPr="009044F1">
        <w:rPr>
          <w:rFonts w:ascii="GHEA Grapalat" w:hAnsi="GHEA Grapalat"/>
          <w:sz w:val="24"/>
          <w:szCs w:val="24"/>
        </w:rPr>
        <w:t>.</w:t>
      </w:r>
      <w:r>
        <w:rPr>
          <w:rFonts w:ascii="GHEA Grapalat" w:hAnsi="GHEA Grapalat"/>
          <w:sz w:val="24"/>
          <w:szCs w:val="24"/>
          <w:lang w:val="hy-AM"/>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участник исправляет зафиксированное несоответствие в срок, установленный пунктом </w:t>
      </w:r>
      <w:r>
        <w:rPr>
          <w:rFonts w:ascii="GHEA Grapalat" w:hAnsi="GHEA Grapalat"/>
          <w:sz w:val="24"/>
          <w:szCs w:val="24"/>
          <w:lang w:val="hy-AM"/>
        </w:rPr>
        <w:t>7</w:t>
      </w:r>
      <w:r w:rsidR="00A150A9" w:rsidRPr="009044F1">
        <w:rPr>
          <w:rFonts w:ascii="GHEA Grapalat" w:hAnsi="GHEA Grapalat"/>
          <w:sz w:val="24"/>
          <w:szCs w:val="24"/>
        </w:rPr>
        <w:t>.</w:t>
      </w:r>
      <w:r>
        <w:rPr>
          <w:rFonts w:ascii="GHEA Grapalat" w:hAnsi="GHEA Grapalat"/>
          <w:sz w:val="24"/>
          <w:szCs w:val="24"/>
          <w:lang w:val="hy-AM"/>
        </w:rPr>
        <w:t>8</w:t>
      </w:r>
      <w:r w:rsidR="00A150A9"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7E08E3">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8B61B5" w:rsidP="007E08E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lang w:val="hy-AM"/>
        </w:rPr>
        <w:t>7</w:t>
      </w:r>
      <w:r w:rsidR="00A150A9" w:rsidRPr="009044F1">
        <w:rPr>
          <w:rFonts w:ascii="GHEA Grapalat" w:hAnsi="GHEA Grapalat"/>
          <w:sz w:val="24"/>
          <w:szCs w:val="24"/>
        </w:rPr>
        <w:t>.</w:t>
      </w:r>
      <w:r>
        <w:rPr>
          <w:rFonts w:ascii="GHEA Grapalat" w:hAnsi="GHEA Grapalat"/>
          <w:sz w:val="24"/>
          <w:szCs w:val="24"/>
          <w:lang w:val="hy-AM"/>
        </w:rPr>
        <w:t>10</w:t>
      </w:r>
      <w:r w:rsidR="00A150A9" w:rsidRPr="009044F1">
        <w:rPr>
          <w:rFonts w:ascii="GHEA Grapalat" w:hAnsi="GHEA Grapalat"/>
          <w:sz w:val="24"/>
          <w:szCs w:val="24"/>
        </w:rPr>
        <w:t>.</w:t>
      </w:r>
      <w:r w:rsidR="00213830" w:rsidRPr="005114D0">
        <w:rPr>
          <w:rFonts w:ascii="GHEA Grapalat" w:hAnsi="GHEA Grapalat"/>
          <w:sz w:val="24"/>
          <w:szCs w:val="24"/>
        </w:rPr>
        <w:tab/>
      </w:r>
      <w:proofErr w:type="gramStart"/>
      <w:r w:rsidR="00A150A9"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00A150A9" w:rsidRPr="009044F1">
        <w:rPr>
          <w:rFonts w:ascii="GHEA Grapalat" w:hAnsi="GHEA Grapalat"/>
          <w:sz w:val="24"/>
          <w:szCs w:val="24"/>
        </w:rPr>
        <w:t xml:space="preserve">, </w:t>
      </w:r>
      <w:proofErr w:type="gramStart"/>
      <w:r w:rsidR="00A150A9"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00A150A9"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8B61B5" w:rsidP="007E08E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lang w:val="hy-AM"/>
        </w:rPr>
        <w:t>7</w:t>
      </w:r>
      <w:r w:rsidR="00A150A9" w:rsidRPr="009044F1">
        <w:rPr>
          <w:rFonts w:ascii="GHEA Grapalat" w:hAnsi="GHEA Grapalat"/>
          <w:sz w:val="24"/>
          <w:szCs w:val="24"/>
        </w:rPr>
        <w:t>.</w:t>
      </w:r>
      <w:r w:rsidR="00DC1D04">
        <w:rPr>
          <w:rFonts w:ascii="GHEA Grapalat" w:hAnsi="GHEA Grapalat"/>
          <w:sz w:val="24"/>
          <w:szCs w:val="24"/>
        </w:rPr>
        <w:t>1</w:t>
      </w:r>
      <w:r>
        <w:rPr>
          <w:rFonts w:ascii="GHEA Grapalat" w:hAnsi="GHEA Grapalat"/>
          <w:sz w:val="24"/>
          <w:szCs w:val="24"/>
          <w:lang w:val="hy-AM"/>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8B61B5" w:rsidP="007E08E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lang w:val="hy-AM"/>
        </w:rPr>
        <w:t>7</w:t>
      </w:r>
      <w:r w:rsidR="00A150A9" w:rsidRPr="009044F1">
        <w:rPr>
          <w:rFonts w:ascii="GHEA Grapalat" w:hAnsi="GHEA Grapalat"/>
          <w:sz w:val="24"/>
          <w:szCs w:val="24"/>
        </w:rPr>
        <w:t>.1</w:t>
      </w:r>
      <w:r>
        <w:rPr>
          <w:rFonts w:ascii="GHEA Grapalat" w:hAnsi="GHEA Grapalat"/>
          <w:sz w:val="24"/>
          <w:szCs w:val="24"/>
          <w:lang w:val="hy-AM"/>
        </w:rPr>
        <w:t>2</w:t>
      </w:r>
      <w:r w:rsidR="00A150A9" w:rsidRPr="009044F1">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 xml:space="preserve">Не </w:t>
      </w:r>
      <w:proofErr w:type="gramStart"/>
      <w:r w:rsidR="00A150A9" w:rsidRPr="009044F1">
        <w:rPr>
          <w:rFonts w:ascii="GHEA Grapalat" w:hAnsi="GHEA Grapalat"/>
          <w:sz w:val="24"/>
          <w:szCs w:val="24"/>
        </w:rPr>
        <w:t>позднее</w:t>
      </w:r>
      <w:proofErr w:type="gramEnd"/>
      <w:r w:rsidR="00A150A9"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rsidR="00A24827" w:rsidRPr="009044F1" w:rsidRDefault="00A24827" w:rsidP="007E08E3">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7E08E3">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B61B5" w:rsidP="007E08E3">
      <w:pPr>
        <w:widowControl w:val="0"/>
        <w:tabs>
          <w:tab w:val="left" w:pos="1276"/>
        </w:tabs>
        <w:ind w:firstLine="567"/>
        <w:jc w:val="both"/>
        <w:rPr>
          <w:rFonts w:ascii="GHEA Grapalat" w:hAnsi="GHEA Grapalat"/>
        </w:rPr>
      </w:pPr>
      <w:r>
        <w:rPr>
          <w:rFonts w:ascii="GHEA Grapalat" w:hAnsi="GHEA Grapalat"/>
          <w:lang w:val="hy-AM"/>
        </w:rPr>
        <w:t>7</w:t>
      </w:r>
      <w:r w:rsidR="008769B4" w:rsidRPr="009044F1">
        <w:rPr>
          <w:rFonts w:ascii="GHEA Grapalat" w:hAnsi="GHEA Grapalat"/>
        </w:rPr>
        <w:t>.</w:t>
      </w:r>
      <w:r w:rsidR="005B6DCF">
        <w:rPr>
          <w:rFonts w:ascii="GHEA Grapalat" w:hAnsi="GHEA Grapalat"/>
          <w:lang w:val="hy-AM"/>
        </w:rPr>
        <w:t>1</w:t>
      </w:r>
      <w:r>
        <w:rPr>
          <w:rFonts w:ascii="GHEA Grapalat" w:hAnsi="GHEA Grapalat"/>
          <w:lang w:val="hy-AM"/>
        </w:rPr>
        <w:t>3</w:t>
      </w:r>
      <w:r w:rsidR="00493CC7" w:rsidRPr="00493CC7">
        <w:rPr>
          <w:rFonts w:ascii="GHEA Grapalat" w:hAnsi="GHEA Grapalat"/>
        </w:rPr>
        <w:t>.</w:t>
      </w:r>
      <w:r w:rsidR="00493CC7" w:rsidRPr="005114D0">
        <w:rPr>
          <w:rFonts w:ascii="GHEA Grapalat" w:hAnsi="GHEA Grapalat"/>
        </w:rPr>
        <w:tab/>
      </w:r>
      <w:proofErr w:type="gramStart"/>
      <w:r w:rsidR="008769B4"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008769B4"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9044F1">
        <w:rPr>
          <w:rFonts w:ascii="GHEA Grapalat" w:hAnsi="GHEA Grapalat"/>
        </w:rPr>
        <w:t>.</w:t>
      </w:r>
      <w:proofErr w:type="gramEnd"/>
      <w:r w:rsidR="008769B4" w:rsidRPr="009044F1">
        <w:rPr>
          <w:rFonts w:ascii="GHEA Grapalat" w:hAnsi="GHEA Grapalat"/>
        </w:rPr>
        <w:t xml:space="preserve"> </w:t>
      </w:r>
      <w:proofErr w:type="gramStart"/>
      <w:r w:rsidR="008769B4"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008769B4"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008769B4"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008769B4" w:rsidRPr="009044F1">
        <w:rPr>
          <w:rFonts w:ascii="GHEA Grapalat" w:hAnsi="GHEA Grapalat"/>
        </w:rPr>
        <w:t xml:space="preserve">действительности </w:t>
      </w:r>
      <w:r w:rsidR="00F763EC">
        <w:rPr>
          <w:rFonts w:ascii="GHEA Grapalat" w:hAnsi="GHEA Grapalat"/>
        </w:rPr>
        <w:t xml:space="preserve">либо </w:t>
      </w:r>
      <w:r w:rsidR="008769B4"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008769B4"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008769B4"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8B61B5" w:rsidP="007E08E3">
      <w:pPr>
        <w:widowControl w:val="0"/>
        <w:tabs>
          <w:tab w:val="left" w:pos="1276"/>
        </w:tabs>
        <w:ind w:firstLine="567"/>
        <w:jc w:val="both"/>
        <w:rPr>
          <w:rFonts w:ascii="GHEA Grapalat" w:hAnsi="GHEA Grapalat"/>
        </w:rPr>
      </w:pPr>
      <w:r>
        <w:rPr>
          <w:rFonts w:ascii="GHEA Grapalat" w:hAnsi="GHEA Grapalat"/>
          <w:lang w:val="hy-AM"/>
        </w:rPr>
        <w:t>7</w:t>
      </w:r>
      <w:r w:rsidR="00A63D83">
        <w:rPr>
          <w:rFonts w:ascii="GHEA Grapalat" w:hAnsi="GHEA Grapalat"/>
        </w:rPr>
        <w:t>.1</w:t>
      </w:r>
      <w:r>
        <w:rPr>
          <w:rFonts w:ascii="GHEA Grapalat" w:hAnsi="GHEA Grapalat"/>
          <w:lang w:val="hy-AM"/>
        </w:rPr>
        <w:t>1</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8B61B5" w:rsidP="007E08E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lang w:val="hy-AM"/>
        </w:rPr>
        <w:t>7</w:t>
      </w:r>
      <w:r w:rsidR="00E64D24">
        <w:rPr>
          <w:rFonts w:ascii="GHEA Grapalat" w:hAnsi="GHEA Grapalat"/>
          <w:sz w:val="24"/>
          <w:szCs w:val="24"/>
        </w:rPr>
        <w:t>.1</w:t>
      </w:r>
      <w:r>
        <w:rPr>
          <w:rFonts w:ascii="GHEA Grapalat" w:hAnsi="GHEA Grapalat"/>
          <w:sz w:val="24"/>
          <w:szCs w:val="24"/>
          <w:lang w:val="hy-AM"/>
        </w:rPr>
        <w:t>5</w:t>
      </w:r>
      <w:r w:rsidR="00E64D24">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пунктах </w:t>
      </w:r>
      <w:r>
        <w:rPr>
          <w:rFonts w:ascii="GHEA Grapalat" w:hAnsi="GHEA Grapalat"/>
          <w:sz w:val="24"/>
          <w:szCs w:val="24"/>
          <w:lang w:val="hy-AM"/>
        </w:rPr>
        <w:t>7</w:t>
      </w:r>
      <w:r w:rsidR="00A74478" w:rsidRPr="00A74478">
        <w:rPr>
          <w:rFonts w:ascii="GHEA Grapalat" w:hAnsi="GHEA Grapalat"/>
          <w:sz w:val="24"/>
          <w:szCs w:val="24"/>
        </w:rPr>
        <w:t>.</w:t>
      </w:r>
      <w:r>
        <w:rPr>
          <w:rFonts w:ascii="GHEA Grapalat" w:hAnsi="GHEA Grapalat"/>
          <w:sz w:val="24"/>
          <w:szCs w:val="24"/>
          <w:lang w:val="hy-AM"/>
        </w:rPr>
        <w:t>9</w:t>
      </w:r>
      <w:r w:rsidR="00A74478" w:rsidRPr="00A74478">
        <w:rPr>
          <w:rFonts w:ascii="GHEA Grapalat" w:hAnsi="GHEA Grapalat"/>
          <w:sz w:val="24"/>
          <w:szCs w:val="24"/>
        </w:rPr>
        <w:t xml:space="preserve"> и </w:t>
      </w:r>
      <w:r>
        <w:rPr>
          <w:rFonts w:ascii="GHEA Grapalat" w:hAnsi="GHEA Grapalat"/>
          <w:sz w:val="24"/>
          <w:szCs w:val="24"/>
          <w:lang w:val="hy-AM"/>
        </w:rPr>
        <w:t>7</w:t>
      </w:r>
      <w:r w:rsidR="00A74478" w:rsidRPr="00A74478">
        <w:rPr>
          <w:rFonts w:ascii="GHEA Grapalat" w:hAnsi="GHEA Grapalat"/>
          <w:sz w:val="24"/>
          <w:szCs w:val="24"/>
        </w:rPr>
        <w:t>.</w:t>
      </w:r>
      <w:r>
        <w:rPr>
          <w:rFonts w:ascii="GHEA Grapalat" w:hAnsi="GHEA Grapalat"/>
          <w:sz w:val="24"/>
          <w:szCs w:val="24"/>
          <w:lang w:val="hy-AM"/>
        </w:rPr>
        <w:t>10</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8B61B5" w:rsidP="007E08E3">
      <w:pPr>
        <w:pStyle w:val="23"/>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lang w:val="hy-AM"/>
        </w:rPr>
        <w:t>7</w:t>
      </w:r>
      <w:r w:rsidR="00A150A9" w:rsidRPr="009044F1">
        <w:rPr>
          <w:rFonts w:ascii="GHEA Grapalat" w:hAnsi="GHEA Grapalat"/>
          <w:sz w:val="24"/>
          <w:szCs w:val="24"/>
        </w:rPr>
        <w:t>.</w:t>
      </w:r>
      <w:r w:rsidR="0093610F" w:rsidRPr="000811C1">
        <w:rPr>
          <w:rFonts w:ascii="GHEA Grapalat" w:hAnsi="GHEA Grapalat"/>
          <w:sz w:val="24"/>
          <w:szCs w:val="24"/>
        </w:rPr>
        <w:t>1</w:t>
      </w:r>
      <w:r>
        <w:rPr>
          <w:rFonts w:ascii="GHEA Grapalat" w:hAnsi="GHEA Grapalat"/>
          <w:sz w:val="24"/>
          <w:szCs w:val="24"/>
          <w:lang w:val="hy-AM"/>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8B61B5" w:rsidP="007E08E3">
      <w:pPr>
        <w:widowControl w:val="0"/>
        <w:tabs>
          <w:tab w:val="left" w:pos="1276"/>
        </w:tabs>
        <w:ind w:firstLine="567"/>
        <w:jc w:val="both"/>
        <w:rPr>
          <w:rFonts w:ascii="GHEA Grapalat" w:hAnsi="GHEA Grapalat"/>
        </w:rPr>
      </w:pPr>
      <w:r>
        <w:rPr>
          <w:rFonts w:ascii="GHEA Grapalat" w:hAnsi="GHEA Grapalat"/>
          <w:lang w:val="hy-AM"/>
        </w:rPr>
        <w:t>7</w:t>
      </w:r>
      <w:r w:rsidR="00A150A9" w:rsidRPr="009044F1">
        <w:rPr>
          <w:rFonts w:ascii="GHEA Grapalat" w:hAnsi="GHEA Grapalat"/>
        </w:rPr>
        <w:t>.</w:t>
      </w:r>
      <w:r w:rsidR="0093610F" w:rsidRPr="000811C1">
        <w:rPr>
          <w:rFonts w:ascii="GHEA Grapalat" w:hAnsi="GHEA Grapalat"/>
        </w:rPr>
        <w:t>1</w:t>
      </w:r>
      <w:r>
        <w:rPr>
          <w:rFonts w:ascii="GHEA Grapalat" w:hAnsi="GHEA Grapalat"/>
          <w:lang w:val="hy-AM"/>
        </w:rPr>
        <w:t>7</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7E08E3">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8B61B5" w:rsidP="007E08E3">
      <w:pPr>
        <w:widowControl w:val="0"/>
        <w:tabs>
          <w:tab w:val="left" w:pos="1276"/>
        </w:tabs>
        <w:ind w:firstLine="567"/>
        <w:jc w:val="both"/>
        <w:rPr>
          <w:rFonts w:ascii="GHEA Grapalat" w:hAnsi="GHEA Grapalat"/>
        </w:rPr>
      </w:pPr>
      <w:r>
        <w:rPr>
          <w:rFonts w:ascii="GHEA Grapalat" w:hAnsi="GHEA Grapalat"/>
          <w:lang w:val="hy-AM"/>
        </w:rPr>
        <w:t>7</w:t>
      </w:r>
      <w:r w:rsidR="00A150A9" w:rsidRPr="009044F1">
        <w:rPr>
          <w:rFonts w:ascii="GHEA Grapalat" w:hAnsi="GHEA Grapalat"/>
        </w:rPr>
        <w:t>.</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00A150A9"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00A150A9"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00A150A9"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00A150A9"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00A150A9" w:rsidRPr="009044F1">
        <w:rPr>
          <w:rFonts w:ascii="GHEA Grapalat" w:hAnsi="GHEA Grapalat"/>
        </w:rPr>
        <w:t>, установленн</w:t>
      </w:r>
      <w:r w:rsidR="00951CE5">
        <w:rPr>
          <w:rFonts w:ascii="GHEA Grapalat" w:hAnsi="GHEA Grapalat"/>
        </w:rPr>
        <w:t>ой</w:t>
      </w:r>
      <w:r w:rsidR="00A150A9" w:rsidRPr="009044F1">
        <w:rPr>
          <w:rFonts w:ascii="GHEA Grapalat" w:hAnsi="GHEA Grapalat"/>
        </w:rPr>
        <w:t xml:space="preserve"> пунктами </w:t>
      </w:r>
      <w:r>
        <w:rPr>
          <w:rFonts w:ascii="GHEA Grapalat" w:hAnsi="GHEA Grapalat"/>
          <w:lang w:val="hy-AM"/>
        </w:rPr>
        <w:t>7</w:t>
      </w:r>
      <w:r w:rsidR="00A150A9" w:rsidRPr="009044F1">
        <w:rPr>
          <w:rFonts w:ascii="GHEA Grapalat" w:hAnsi="GHEA Grapalat"/>
        </w:rPr>
        <w:t>.1</w:t>
      </w:r>
      <w:r w:rsidR="00C06B3A">
        <w:rPr>
          <w:rFonts w:ascii="GHEA Grapalat" w:hAnsi="GHEA Grapalat"/>
        </w:rPr>
        <w:t>2</w:t>
      </w:r>
      <w:r w:rsidR="00A150A9" w:rsidRPr="009044F1">
        <w:rPr>
          <w:rFonts w:ascii="GHEA Grapalat" w:hAnsi="GHEA Grapalat"/>
        </w:rPr>
        <w:t>-</w:t>
      </w:r>
      <w:r>
        <w:rPr>
          <w:rFonts w:ascii="GHEA Grapalat" w:hAnsi="GHEA Grapalat"/>
          <w:lang w:val="hy-AM"/>
        </w:rPr>
        <w:t>7</w:t>
      </w:r>
      <w:r w:rsidR="00A150A9" w:rsidRPr="009044F1">
        <w:rPr>
          <w:rFonts w:ascii="GHEA Grapalat" w:hAnsi="GHEA Grapalat"/>
        </w:rPr>
        <w:t>.</w:t>
      </w:r>
      <w:r w:rsidR="00246C8C" w:rsidRPr="00246C8C">
        <w:rPr>
          <w:rFonts w:ascii="GHEA Grapalat" w:hAnsi="GHEA Grapalat"/>
        </w:rPr>
        <w:t>19</w:t>
      </w:r>
      <w:r w:rsidR="007854B2" w:rsidRPr="009044F1">
        <w:rPr>
          <w:rFonts w:ascii="GHEA Grapalat" w:hAnsi="GHEA Grapalat"/>
        </w:rPr>
        <w:t xml:space="preserve"> </w:t>
      </w:r>
      <w:r w:rsidR="00A150A9" w:rsidRPr="009044F1">
        <w:rPr>
          <w:rFonts w:ascii="GHEA Grapalat" w:hAnsi="GHEA Grapalat"/>
        </w:rPr>
        <w:t>части 1 настоящего Приглашения.</w:t>
      </w:r>
    </w:p>
    <w:p w:rsidR="00583092" w:rsidRPr="009044F1" w:rsidRDefault="008B61B5" w:rsidP="007E08E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lang w:val="hy-AM"/>
        </w:rPr>
        <w:t>7</w:t>
      </w:r>
      <w:r w:rsidR="00A150A9" w:rsidRPr="009044F1">
        <w:rPr>
          <w:rFonts w:ascii="GHEA Grapalat" w:hAnsi="GHEA Grapalat"/>
          <w:sz w:val="24"/>
          <w:szCs w:val="24"/>
        </w:rPr>
        <w:t>.</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7E08E3">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 xml:space="preserve">предоставляют </w:t>
      </w:r>
      <w:r w:rsidRPr="009044F1">
        <w:rPr>
          <w:rFonts w:ascii="GHEA Grapalat" w:hAnsi="GHEA Grapalat"/>
          <w:sz w:val="24"/>
          <w:szCs w:val="24"/>
        </w:rPr>
        <w:lastRenderedPageBreak/>
        <w:t>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8B61B5" w:rsidP="007E08E3">
      <w:pPr>
        <w:pStyle w:val="23"/>
        <w:widowControl w:val="0"/>
        <w:tabs>
          <w:tab w:val="left" w:pos="1276"/>
        </w:tabs>
        <w:spacing w:line="240" w:lineRule="auto"/>
        <w:ind w:firstLine="567"/>
        <w:rPr>
          <w:rFonts w:ascii="GHEA Grapalat" w:hAnsi="GHEA Grapalat"/>
          <w:sz w:val="24"/>
          <w:szCs w:val="24"/>
        </w:rPr>
      </w:pPr>
      <w:r>
        <w:rPr>
          <w:rFonts w:ascii="GHEA Grapalat" w:hAnsi="GHEA Grapalat"/>
          <w:sz w:val="24"/>
          <w:szCs w:val="24"/>
          <w:lang w:val="hy-AM"/>
        </w:rPr>
        <w:t>7</w:t>
      </w:r>
      <w:r w:rsidR="00A150A9" w:rsidRPr="009044F1">
        <w:rPr>
          <w:rFonts w:ascii="GHEA Grapalat" w:hAnsi="GHEA Grapalat"/>
          <w:sz w:val="24"/>
          <w:szCs w:val="24"/>
        </w:rPr>
        <w:t>.</w:t>
      </w:r>
      <w:r w:rsidR="005A79EE" w:rsidRPr="009044F1">
        <w:rPr>
          <w:rFonts w:ascii="GHEA Grapalat" w:hAnsi="GHEA Grapalat"/>
          <w:sz w:val="24"/>
          <w:szCs w:val="24"/>
        </w:rPr>
        <w:t>2</w:t>
      </w:r>
      <w:r w:rsidR="002E6A02">
        <w:rPr>
          <w:rFonts w:ascii="GHEA Grapalat" w:hAnsi="GHEA Grapalat"/>
          <w:sz w:val="24"/>
          <w:szCs w:val="24"/>
        </w:rPr>
        <w:t>0</w:t>
      </w:r>
      <w:r w:rsidR="00A150A9" w:rsidRPr="009044F1">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 xml:space="preserve">С целью применения пункта </w:t>
      </w:r>
      <w:r>
        <w:rPr>
          <w:rFonts w:ascii="GHEA Grapalat" w:hAnsi="GHEA Grapalat"/>
          <w:sz w:val="24"/>
          <w:szCs w:val="24"/>
          <w:lang w:val="hy-AM"/>
        </w:rPr>
        <w:t>7</w:t>
      </w:r>
      <w:r w:rsidR="00A150A9" w:rsidRPr="009044F1">
        <w:rPr>
          <w:rFonts w:ascii="GHEA Grapalat" w:hAnsi="GHEA Grapalat"/>
          <w:sz w:val="24"/>
          <w:szCs w:val="24"/>
        </w:rPr>
        <w:t>.</w:t>
      </w:r>
      <w:r w:rsidR="002E6A02">
        <w:rPr>
          <w:rFonts w:ascii="GHEA Grapalat" w:hAnsi="GHEA Grapalat"/>
          <w:sz w:val="24"/>
          <w:szCs w:val="24"/>
        </w:rPr>
        <w:t>19</w:t>
      </w:r>
      <w:r w:rsidR="00A150A9"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00A150A9" w:rsidRPr="009044F1">
        <w:rPr>
          <w:rFonts w:ascii="GHEA Grapalat" w:hAnsi="GHEA Grapalat"/>
          <w:sz w:val="24"/>
          <w:szCs w:val="24"/>
        </w:rPr>
        <w:t>внеочередное заседание комиссии.</w:t>
      </w:r>
    </w:p>
    <w:p w:rsidR="00E45ACA" w:rsidRPr="000811C1" w:rsidRDefault="008B61B5" w:rsidP="007E08E3">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lang w:val="hy-AM"/>
        </w:rPr>
        <w:t>7</w:t>
      </w:r>
      <w:r w:rsidR="00A150A9" w:rsidRPr="009044F1">
        <w:rPr>
          <w:rFonts w:ascii="GHEA Grapalat" w:hAnsi="GHEA Grapalat"/>
          <w:spacing w:val="-6"/>
          <w:sz w:val="24"/>
          <w:szCs w:val="24"/>
        </w:rPr>
        <w:t>.</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rsidR="00583092" w:rsidRPr="009044F1" w:rsidRDefault="008B61B5" w:rsidP="007E08E3">
      <w:pPr>
        <w:pStyle w:val="23"/>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lang w:val="hy-AM"/>
        </w:rPr>
        <w:t>7</w:t>
      </w:r>
      <w:r w:rsidR="00A150A9" w:rsidRPr="009044F1">
        <w:rPr>
          <w:rFonts w:ascii="GHEA Grapalat" w:hAnsi="GHEA Grapalat"/>
          <w:sz w:val="24"/>
          <w:szCs w:val="24"/>
        </w:rPr>
        <w:t>.</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7E08E3">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8B61B5">
        <w:rPr>
          <w:rFonts w:ascii="GHEA Grapalat" w:hAnsi="GHEA Grapalat"/>
          <w:sz w:val="24"/>
          <w:szCs w:val="24"/>
          <w:lang w:val="hy-AM"/>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Default="00583092" w:rsidP="007E08E3">
      <w:pPr>
        <w:pStyle w:val="23"/>
        <w:widowControl w:val="0"/>
        <w:spacing w:line="240" w:lineRule="auto"/>
        <w:ind w:firstLine="567"/>
        <w:rPr>
          <w:rFonts w:ascii="GHEA Grapalat" w:hAnsi="GHEA Grapalat"/>
          <w:sz w:val="24"/>
          <w:szCs w:val="24"/>
          <w:lang w:val="hy-AM"/>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B61B5" w:rsidRPr="008B61B5" w:rsidRDefault="008B61B5" w:rsidP="007E08E3">
      <w:pPr>
        <w:pStyle w:val="23"/>
        <w:widowControl w:val="0"/>
        <w:spacing w:line="240" w:lineRule="auto"/>
        <w:ind w:firstLine="567"/>
        <w:rPr>
          <w:rFonts w:ascii="GHEA Grapalat" w:hAnsi="GHEA Grapalat" w:cs="Sylfaen"/>
          <w:sz w:val="24"/>
          <w:szCs w:val="24"/>
          <w:lang w:val="hy-AM"/>
        </w:rPr>
      </w:pPr>
    </w:p>
    <w:p w:rsidR="000313A6" w:rsidRPr="009044F1" w:rsidRDefault="008B61B5" w:rsidP="007E08E3">
      <w:pPr>
        <w:widowControl w:val="0"/>
        <w:jc w:val="center"/>
        <w:rPr>
          <w:rFonts w:ascii="GHEA Grapalat" w:hAnsi="GHEA Grapalat" w:cs="Arial"/>
          <w:b/>
          <w:iCs/>
        </w:rPr>
      </w:pPr>
      <w:r>
        <w:rPr>
          <w:rFonts w:ascii="GHEA Grapalat" w:hAnsi="GHEA Grapalat"/>
          <w:b/>
          <w:lang w:val="hy-AM"/>
        </w:rPr>
        <w:t>8</w:t>
      </w:r>
      <w:r w:rsidR="00AA0AD8" w:rsidRPr="009044F1">
        <w:rPr>
          <w:rFonts w:ascii="GHEA Grapalat" w:hAnsi="GHEA Grapalat"/>
          <w:b/>
        </w:rPr>
        <w:t xml:space="preserve">. ЗАКЛЮЧЕНИЕ ДОГОВОРА </w:t>
      </w:r>
    </w:p>
    <w:p w:rsidR="00096865" w:rsidRPr="009044F1" w:rsidRDefault="008B61B5" w:rsidP="007E08E3">
      <w:pPr>
        <w:widowControl w:val="0"/>
        <w:tabs>
          <w:tab w:val="left" w:pos="1134"/>
        </w:tabs>
        <w:ind w:firstLine="567"/>
        <w:jc w:val="both"/>
        <w:rPr>
          <w:rFonts w:ascii="GHEA Grapalat" w:hAnsi="GHEA Grapalat" w:cs="Sylfaen"/>
        </w:rPr>
      </w:pPr>
      <w:r>
        <w:rPr>
          <w:rFonts w:ascii="GHEA Grapalat" w:hAnsi="GHEA Grapalat"/>
          <w:lang w:val="hy-AM"/>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8B61B5" w:rsidP="007E08E3">
      <w:pPr>
        <w:widowControl w:val="0"/>
        <w:tabs>
          <w:tab w:val="left" w:pos="1134"/>
        </w:tabs>
        <w:ind w:firstLine="567"/>
        <w:jc w:val="both"/>
        <w:rPr>
          <w:rFonts w:ascii="GHEA Grapalat" w:hAnsi="GHEA Grapalat" w:cs="Sylfaen"/>
        </w:rPr>
      </w:pPr>
      <w:r>
        <w:rPr>
          <w:rFonts w:ascii="GHEA Grapalat" w:hAnsi="GHEA Grapalat"/>
          <w:lang w:val="hy-AM"/>
        </w:rPr>
        <w:t>8</w:t>
      </w:r>
      <w:r w:rsidR="00AA0AD8" w:rsidRPr="009044F1">
        <w:rPr>
          <w:rFonts w:ascii="GHEA Grapalat" w:hAnsi="GHEA Grapalat"/>
        </w:rPr>
        <w:t>.2.</w:t>
      </w:r>
      <w:r w:rsidR="002A3FC1" w:rsidRPr="005114D0">
        <w:rPr>
          <w:rFonts w:ascii="GHEA Grapalat" w:hAnsi="GHEA Grapalat"/>
        </w:rPr>
        <w:tab/>
      </w:r>
      <w:r w:rsidR="00AA0AD8" w:rsidRPr="009044F1">
        <w:rPr>
          <w:rFonts w:ascii="GHEA Grapalat" w:hAnsi="GHEA Grapalat"/>
        </w:rPr>
        <w:t xml:space="preserve">В течение четырех рабочих дней, следующих за окончанием периода ожидания, установленного пунктом </w:t>
      </w:r>
      <w:r>
        <w:rPr>
          <w:rFonts w:ascii="GHEA Grapalat" w:hAnsi="GHEA Grapalat"/>
          <w:lang w:val="hy-AM"/>
        </w:rPr>
        <w:t>7</w:t>
      </w:r>
      <w:r w:rsidR="00AA0AD8" w:rsidRPr="009044F1">
        <w:rPr>
          <w:rFonts w:ascii="GHEA Grapalat" w:hAnsi="GHEA Grapalat"/>
        </w:rPr>
        <w:t>.</w:t>
      </w:r>
      <w:r w:rsidR="00D24BAD">
        <w:rPr>
          <w:rFonts w:ascii="GHEA Grapalat" w:hAnsi="GHEA Grapalat"/>
        </w:rPr>
        <w:t>22</w:t>
      </w:r>
      <w:r w:rsidR="00AA0AD8"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Pr>
          <w:rFonts w:ascii="GHEA Grapalat" w:hAnsi="GHEA Grapalat"/>
          <w:lang w:val="hy-AM"/>
        </w:rPr>
        <w:t>7</w:t>
      </w:r>
      <w:r w:rsidR="00AA0AD8" w:rsidRPr="009044F1">
        <w:rPr>
          <w:rFonts w:ascii="GHEA Grapalat" w:hAnsi="GHEA Grapalat"/>
        </w:rPr>
        <w:t>.</w:t>
      </w:r>
      <w:r w:rsidR="00DA3F9C">
        <w:rPr>
          <w:rFonts w:ascii="GHEA Grapalat" w:hAnsi="GHEA Grapalat"/>
        </w:rPr>
        <w:t>2</w:t>
      </w:r>
      <w:r w:rsidR="00D24BAD">
        <w:rPr>
          <w:rFonts w:ascii="GHEA Grapalat" w:hAnsi="GHEA Grapalat"/>
        </w:rPr>
        <w:t xml:space="preserve">2 </w:t>
      </w:r>
      <w:r w:rsidR="00AA0AD8" w:rsidRPr="009044F1">
        <w:rPr>
          <w:rFonts w:ascii="GHEA Grapalat" w:hAnsi="GHEA Grapalat"/>
        </w:rPr>
        <w:t>части 1 настоящего Приглашения.</w:t>
      </w:r>
    </w:p>
    <w:p w:rsidR="00F23A51" w:rsidRPr="009044F1" w:rsidRDefault="008B61B5" w:rsidP="007E08E3">
      <w:pPr>
        <w:widowControl w:val="0"/>
        <w:tabs>
          <w:tab w:val="left" w:pos="1134"/>
        </w:tabs>
        <w:ind w:firstLine="567"/>
        <w:jc w:val="both"/>
        <w:rPr>
          <w:rFonts w:ascii="GHEA Grapalat" w:hAnsi="GHEA Grapalat" w:cs="Sylfaen"/>
        </w:rPr>
      </w:pPr>
      <w:r>
        <w:rPr>
          <w:rFonts w:ascii="GHEA Grapalat" w:hAnsi="GHEA Grapalat"/>
          <w:lang w:val="hy-AM"/>
        </w:rPr>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00AA0AD8" w:rsidRPr="009044F1">
        <w:rPr>
          <w:rFonts w:ascii="GHEA Grapalat" w:hAnsi="GHEA Grapalat"/>
        </w:rPr>
        <w:t xml:space="preserve">. </w:t>
      </w:r>
    </w:p>
    <w:p w:rsidR="00096865" w:rsidRPr="009044F1" w:rsidRDefault="008B61B5" w:rsidP="007E08E3">
      <w:pPr>
        <w:widowControl w:val="0"/>
        <w:tabs>
          <w:tab w:val="left" w:pos="1134"/>
        </w:tabs>
        <w:ind w:firstLine="567"/>
        <w:jc w:val="both"/>
        <w:rPr>
          <w:rFonts w:ascii="GHEA Grapalat" w:hAnsi="GHEA Grapalat" w:cs="Sylfaen"/>
        </w:rPr>
      </w:pPr>
      <w:r>
        <w:rPr>
          <w:rFonts w:ascii="GHEA Grapalat" w:hAnsi="GHEA Grapalat"/>
          <w:lang w:val="hy-AM"/>
        </w:rPr>
        <w:t>8</w:t>
      </w:r>
      <w:r w:rsidR="00AA0AD8" w:rsidRPr="009044F1">
        <w:rPr>
          <w:rFonts w:ascii="GHEA Grapalat" w:hAnsi="GHEA Grapalat"/>
        </w:rPr>
        <w:t>.</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A0AD8"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00AA0AD8"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7E08E3">
      <w:pPr>
        <w:widowControl w:val="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8B61B5" w:rsidP="007E08E3">
      <w:pPr>
        <w:pStyle w:val="a3"/>
        <w:widowControl w:val="0"/>
        <w:tabs>
          <w:tab w:val="left" w:pos="1134"/>
        </w:tabs>
        <w:spacing w:line="240" w:lineRule="auto"/>
        <w:ind w:firstLine="567"/>
        <w:rPr>
          <w:rFonts w:ascii="GHEA Grapalat" w:hAnsi="GHEA Grapalat" w:cs="Sylfaen"/>
          <w:i w:val="0"/>
          <w:sz w:val="24"/>
          <w:szCs w:val="24"/>
        </w:rPr>
      </w:pPr>
      <w:r>
        <w:rPr>
          <w:rFonts w:ascii="GHEA Grapalat" w:hAnsi="GHEA Grapalat"/>
          <w:i w:val="0"/>
          <w:sz w:val="24"/>
          <w:szCs w:val="24"/>
          <w:lang w:val="hy-AM"/>
        </w:rPr>
        <w:t>8</w:t>
      </w:r>
      <w:r w:rsidR="00AA0AD8" w:rsidRPr="009044F1">
        <w:rPr>
          <w:rFonts w:ascii="GHEA Grapalat" w:hAnsi="GHEA Grapalat"/>
          <w:i w:val="0"/>
          <w:sz w:val="24"/>
          <w:szCs w:val="24"/>
        </w:rPr>
        <w:t>.</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9044F1">
        <w:rPr>
          <w:rFonts w:ascii="GHEA Grapalat" w:hAnsi="GHEA Grapalat"/>
          <w:spacing w:val="-8"/>
          <w:sz w:val="24"/>
          <w:szCs w:val="24"/>
        </w:rPr>
        <w:t xml:space="preserve"> </w:t>
      </w:r>
    </w:p>
    <w:p w:rsidR="008B61B5" w:rsidRDefault="008B61B5" w:rsidP="007E08E3">
      <w:pPr>
        <w:widowControl w:val="0"/>
        <w:jc w:val="center"/>
        <w:rPr>
          <w:rFonts w:ascii="GHEA Grapalat" w:hAnsi="GHEA Grapalat"/>
          <w:b/>
          <w:lang w:val="hy-AM"/>
        </w:rPr>
      </w:pPr>
    </w:p>
    <w:p w:rsidR="00096865" w:rsidRPr="009044F1" w:rsidRDefault="008B61B5" w:rsidP="007E08E3">
      <w:pPr>
        <w:widowControl w:val="0"/>
        <w:jc w:val="center"/>
        <w:rPr>
          <w:rFonts w:ascii="GHEA Grapalat" w:hAnsi="GHEA Grapalat" w:cs="Arial"/>
          <w:b/>
          <w:iCs/>
        </w:rPr>
      </w:pPr>
      <w:r>
        <w:rPr>
          <w:rFonts w:ascii="GHEA Grapalat" w:hAnsi="GHEA Grapalat"/>
          <w:b/>
          <w:lang w:val="hy-AM"/>
        </w:rPr>
        <w:t>9</w:t>
      </w:r>
      <w:r w:rsidR="00030D40" w:rsidRPr="009044F1">
        <w:rPr>
          <w:rFonts w:ascii="GHEA Grapalat" w:hAnsi="GHEA Grapalat"/>
          <w:b/>
        </w:rPr>
        <w:t xml:space="preserve">.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8B61B5" w:rsidP="007E08E3">
      <w:pPr>
        <w:widowControl w:val="0"/>
        <w:tabs>
          <w:tab w:val="left" w:pos="1276"/>
        </w:tabs>
        <w:ind w:firstLine="567"/>
        <w:jc w:val="both"/>
        <w:rPr>
          <w:rFonts w:ascii="GHEA Grapalat" w:hAnsi="GHEA Grapalat"/>
        </w:rPr>
      </w:pPr>
      <w:r>
        <w:rPr>
          <w:rFonts w:ascii="GHEA Grapalat" w:hAnsi="GHEA Grapalat"/>
          <w:lang w:val="hy-AM"/>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00030D40" w:rsidRPr="009044F1">
        <w:rPr>
          <w:rFonts w:ascii="GHEA Grapalat" w:hAnsi="GHEA Grapalat"/>
        </w:rPr>
        <w:t>договора отобранный участник в течение 10</w:t>
      </w:r>
      <w:r>
        <w:rPr>
          <w:rFonts w:ascii="GHEA Grapalat" w:hAnsi="GHEA Grapalat"/>
        </w:rPr>
        <w:t>-и</w:t>
      </w:r>
      <w:r>
        <w:rPr>
          <w:rFonts w:ascii="GHEA Grapalat" w:hAnsi="GHEA Grapalat"/>
          <w:lang w:val="hy-AM"/>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00030D40"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00030D40" w:rsidRPr="009044F1">
        <w:rPr>
          <w:rFonts w:ascii="GHEA Grapalat" w:hAnsi="GHEA Grapalat"/>
        </w:rPr>
        <w:t xml:space="preserve">договора. С отобранным </w:t>
      </w:r>
      <w:r w:rsidR="00030D40" w:rsidRPr="009044F1">
        <w:rPr>
          <w:rFonts w:ascii="GHEA Grapalat" w:hAnsi="GHEA Grapalat"/>
        </w:rPr>
        <w:lastRenderedPageBreak/>
        <w:t xml:space="preserve">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00030D40" w:rsidRPr="009044F1">
        <w:rPr>
          <w:rFonts w:ascii="GHEA Grapalat" w:hAnsi="GHEA Grapalat"/>
        </w:rPr>
        <w:t>договора.</w:t>
      </w:r>
    </w:p>
    <w:p w:rsidR="00D2548C" w:rsidRPr="002E4BC5" w:rsidRDefault="008B61B5" w:rsidP="007E08E3">
      <w:pPr>
        <w:widowControl w:val="0"/>
        <w:tabs>
          <w:tab w:val="left" w:pos="1276"/>
        </w:tabs>
        <w:ind w:firstLine="567"/>
        <w:jc w:val="both"/>
        <w:rPr>
          <w:rFonts w:ascii="GHEA Grapalat" w:hAnsi="GHEA Grapalat"/>
        </w:rPr>
      </w:pPr>
      <w:r>
        <w:rPr>
          <w:rFonts w:ascii="GHEA Grapalat" w:hAnsi="GHEA Grapalat"/>
          <w:lang w:val="hy-AM"/>
        </w:rPr>
        <w:t>9</w:t>
      </w:r>
      <w:r w:rsidR="00A6609C" w:rsidRPr="00CE31A0">
        <w:rPr>
          <w:rFonts w:ascii="GHEA Grapalat" w:hAnsi="GHEA Grapalat"/>
        </w:rPr>
        <w:t xml:space="preserve">.2 </w:t>
      </w:r>
      <w:r w:rsidR="008C5F2A" w:rsidRPr="00CE31A0">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CE31A0">
        <w:rPr>
          <w:rFonts w:ascii="GHEA Grapalat" w:hAnsi="GHEA Grapalat"/>
        </w:rPr>
        <w:t>участника.</w:t>
      </w:r>
      <w:r w:rsidR="001647D2" w:rsidRPr="00CE31A0">
        <w:rPr>
          <w:rFonts w:ascii="GHEA Grapalat" w:hAnsi="GHEA Grapalat"/>
        </w:rPr>
        <w:t>Обеспечение</w:t>
      </w:r>
      <w:proofErr w:type="spellEnd"/>
      <w:r w:rsidR="001647D2" w:rsidRPr="00CE31A0">
        <w:rPr>
          <w:rFonts w:ascii="GHEA Grapalat" w:hAnsi="GHEA Grapalat"/>
        </w:rPr>
        <w:t xml:space="preserve">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w:t>
      </w:r>
      <w:r w:rsidR="00DA6D27" w:rsidRPr="00CE31A0" w:rsidDel="00DA6D27">
        <w:rPr>
          <w:rFonts w:ascii="GHEA Grapalat" w:hAnsi="GHEA Grapalat"/>
        </w:rPr>
        <w:t xml:space="preserve"> </w:t>
      </w:r>
      <w:r w:rsidR="00DA6D27" w:rsidRPr="00CE31A0">
        <w:rPr>
          <w:rFonts w:ascii="GHEA Grapalat" w:hAnsi="GHEA Grapalat"/>
        </w:rPr>
        <w:t>.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7E08E3">
      <w:pPr>
        <w:widowControl w:val="0"/>
        <w:tabs>
          <w:tab w:val="left" w:pos="1276"/>
        </w:tabs>
        <w:ind w:firstLine="567"/>
        <w:jc w:val="both"/>
        <w:rPr>
          <w:rFonts w:ascii="GHEA Grapalat" w:hAnsi="GHEA Grapalat" w:cs="Sylfaen"/>
        </w:rPr>
      </w:pP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7E08E3">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D2548C" w:rsidP="007E08E3">
      <w:pPr>
        <w:widowControl w:val="0"/>
        <w:tabs>
          <w:tab w:val="left" w:pos="1276"/>
        </w:tabs>
        <w:ind w:firstLine="567"/>
        <w:jc w:val="both"/>
        <w:rPr>
          <w:rFonts w:ascii="GHEA Grapalat" w:hAnsi="GHEA Grapalat"/>
        </w:rPr>
      </w:pPr>
      <w:r w:rsidRPr="00CE31A0">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sidR="00512362" w:rsidRPr="0026462D">
        <w:rPr>
          <w:rFonts w:ascii="GHEA Grapalat" w:hAnsi="GHEA Grapalat" w:cs="Sylfaen"/>
        </w:rPr>
        <w:t>.</w:t>
      </w:r>
      <w:r w:rsidR="00A6609C" w:rsidRPr="0027573B">
        <w:rPr>
          <w:rFonts w:ascii="GHEA Grapalat" w:hAnsi="GHEA Grapalat"/>
        </w:rPr>
        <w:t xml:space="preserve"> </w:t>
      </w:r>
    </w:p>
    <w:p w:rsidR="002406D8" w:rsidRPr="009044F1" w:rsidRDefault="002406D8" w:rsidP="007E08E3">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8B61B5" w:rsidP="007E08E3">
      <w:pPr>
        <w:widowControl w:val="0"/>
        <w:tabs>
          <w:tab w:val="left" w:pos="1276"/>
        </w:tabs>
        <w:ind w:firstLine="567"/>
        <w:jc w:val="both"/>
        <w:rPr>
          <w:rFonts w:ascii="GHEA Grapalat" w:hAnsi="GHEA Grapalat"/>
        </w:rPr>
      </w:pPr>
      <w:r>
        <w:rPr>
          <w:rFonts w:ascii="GHEA Grapalat" w:hAnsi="GHEA Grapalat"/>
          <w:lang w:val="hy-AM"/>
        </w:rPr>
        <w:t>9</w:t>
      </w:r>
      <w:r w:rsidR="00030D40" w:rsidRPr="009044F1">
        <w:rPr>
          <w:rFonts w:ascii="GHEA Grapalat" w:hAnsi="GHEA Grapalat"/>
        </w:rPr>
        <w:t>.</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E969ED" w:rsidRPr="00DC30CC" w:rsidRDefault="00030D40" w:rsidP="007E08E3">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7E08E3">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8B61B5" w:rsidP="007E08E3">
      <w:pPr>
        <w:widowControl w:val="0"/>
        <w:tabs>
          <w:tab w:val="left" w:pos="1276"/>
        </w:tabs>
        <w:ind w:firstLine="567"/>
        <w:jc w:val="both"/>
        <w:rPr>
          <w:rFonts w:ascii="GHEA Grapalat" w:hAnsi="GHEA Grapalat"/>
        </w:rPr>
      </w:pPr>
      <w:r>
        <w:rPr>
          <w:rFonts w:ascii="GHEA Grapalat" w:hAnsi="GHEA Grapalat"/>
          <w:lang w:val="hy-AM"/>
        </w:rPr>
        <w:t>9</w:t>
      </w:r>
      <w:r w:rsidR="004A0321">
        <w:rPr>
          <w:rFonts w:ascii="GHEA Grapalat" w:hAnsi="GHEA Grapalat"/>
        </w:rPr>
        <w:t>.4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7E08E3">
      <w:pPr>
        <w:widowControl w:val="0"/>
        <w:tabs>
          <w:tab w:val="left" w:pos="1276"/>
        </w:tabs>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59697A" w:rsidRDefault="00D32092" w:rsidP="007E08E3">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3E194D" w:rsidRDefault="003E194D" w:rsidP="007E08E3">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B61B5" w:rsidP="007E08E3">
      <w:pPr>
        <w:widowControl w:val="0"/>
        <w:jc w:val="center"/>
        <w:rPr>
          <w:rFonts w:ascii="GHEA Grapalat" w:hAnsi="GHEA Grapalat" w:cs="Arial"/>
          <w:b/>
        </w:rPr>
      </w:pPr>
      <w:r>
        <w:rPr>
          <w:rFonts w:ascii="GHEA Grapalat" w:hAnsi="GHEA Grapalat"/>
          <w:b/>
          <w:lang w:val="hy-AM"/>
        </w:rPr>
        <w:t>10</w:t>
      </w:r>
      <w:r w:rsidR="008D5016" w:rsidRPr="009044F1">
        <w:rPr>
          <w:rFonts w:ascii="GHEA Grapalat" w:hAnsi="GHEA Grapalat"/>
          <w:b/>
        </w:rPr>
        <w:t>. ОБЪЯВЛЕНИЕ ПРОЦЕДУРЫ НЕСОСТОЯВШЕЙСЯ</w:t>
      </w:r>
    </w:p>
    <w:p w:rsidR="00096865"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10</w:t>
      </w:r>
      <w:r w:rsidR="00096865"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00096865"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7E08E3">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7E08E3">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p>
    <w:p w:rsidR="00096865" w:rsidRPr="009044F1" w:rsidRDefault="00096865" w:rsidP="007E08E3">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7E08E3">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lastRenderedPageBreak/>
        <w:t>10</w:t>
      </w:r>
      <w:r w:rsidR="00731D26"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00731D26"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B61B5" w:rsidRDefault="008B61B5" w:rsidP="007E08E3">
      <w:pPr>
        <w:widowControl w:val="0"/>
        <w:ind w:left="567" w:right="565"/>
        <w:jc w:val="center"/>
        <w:rPr>
          <w:rFonts w:ascii="GHEA Grapalat" w:hAnsi="GHEA Grapalat"/>
          <w:b/>
          <w:lang w:val="hy-AM"/>
        </w:rPr>
      </w:pPr>
    </w:p>
    <w:p w:rsidR="00096865" w:rsidRPr="009044F1" w:rsidRDefault="008B61B5" w:rsidP="007E08E3">
      <w:pPr>
        <w:widowControl w:val="0"/>
        <w:ind w:left="567" w:right="565"/>
        <w:jc w:val="center"/>
        <w:rPr>
          <w:rFonts w:ascii="GHEA Grapalat" w:hAnsi="GHEA Grapalat"/>
          <w:b/>
        </w:rPr>
      </w:pPr>
      <w:r>
        <w:rPr>
          <w:rFonts w:ascii="GHEA Grapalat" w:hAnsi="GHEA Grapalat"/>
          <w:b/>
          <w:lang w:val="hy-AM"/>
        </w:rPr>
        <w:t>11</w:t>
      </w:r>
      <w:r w:rsidR="008D5016"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996C19" w:rsidRPr="009044F1">
        <w:rPr>
          <w:rFonts w:ascii="GHEA Grapalat" w:hAnsi="GHEA Grapalat"/>
        </w:rPr>
        <w:t>.1</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996C19" w:rsidRPr="009044F1">
        <w:rPr>
          <w:rFonts w:ascii="GHEA Grapalat" w:hAnsi="GHEA Grapalat"/>
        </w:rPr>
        <w:t>.2</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Отношения, связанные с закупками, в том числе</w:t>
      </w:r>
      <w:r w:rsidR="00AA7117">
        <w:rPr>
          <w:rFonts w:ascii="GHEA Grapalat" w:hAnsi="GHEA Grapalat"/>
        </w:rPr>
        <w:t xml:space="preserve"> </w:t>
      </w:r>
      <w:r w:rsidR="00996C19"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996C19" w:rsidRPr="009044F1">
        <w:rPr>
          <w:rFonts w:ascii="GHEA Grapalat" w:hAnsi="GHEA Grapalat"/>
        </w:rPr>
        <w:t>.3</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Каждое лицо согласно Закону имеет право:</w:t>
      </w:r>
    </w:p>
    <w:p w:rsidR="00D51669" w:rsidRDefault="00996C19" w:rsidP="007E08E3">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996C19" w:rsidRPr="009044F1">
        <w:rPr>
          <w:rFonts w:ascii="GHEA Grapalat" w:hAnsi="GHEA Grapalat"/>
        </w:rPr>
        <w:t>.4</w:t>
      </w:r>
      <w:r w:rsidR="00025A85" w:rsidRPr="005114D0">
        <w:rPr>
          <w:rFonts w:ascii="GHEA Grapalat" w:hAnsi="GHEA Grapalat"/>
        </w:rPr>
        <w:t>.</w:t>
      </w:r>
      <w:r w:rsidR="00025A85" w:rsidRPr="005114D0">
        <w:rPr>
          <w:rFonts w:ascii="GHEA Grapalat" w:hAnsi="GHEA Grapalat"/>
        </w:rPr>
        <w:tab/>
      </w:r>
      <w:r w:rsidR="00996C19" w:rsidRPr="009044F1">
        <w:rPr>
          <w:rFonts w:ascii="GHEA Grapalat" w:hAnsi="GHEA Grapalat"/>
        </w:rPr>
        <w:t>Если подавшее жалобу лицо обжалует:</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008B61B5">
        <w:rPr>
          <w:rFonts w:ascii="GHEA Grapalat" w:hAnsi="GHEA Grapalat"/>
          <w:lang w:val="hy-AM"/>
        </w:rPr>
        <w:t>7</w:t>
      </w:r>
      <w:r w:rsidRPr="00886D11">
        <w:rPr>
          <w:rFonts w:ascii="GHEA Grapalat" w:hAnsi="GHEA Grapalat"/>
        </w:rPr>
        <w:t>.2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996C19" w:rsidRPr="009044F1">
        <w:rPr>
          <w:rFonts w:ascii="GHEA Grapalat" w:hAnsi="GHEA Grapalat"/>
        </w:rPr>
        <w:t>.5</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00996C19" w:rsidRPr="009044F1">
        <w:rPr>
          <w:rFonts w:ascii="GHEA Grapalat" w:hAnsi="GHEA Grapalat"/>
        </w:rPr>
        <w:t>, в письменной форме, подписанной, с включением в нее:</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7E08E3">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7E08E3">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8B61B5" w:rsidP="007E08E3">
      <w:pPr>
        <w:widowControl w:val="0"/>
        <w:tabs>
          <w:tab w:val="left" w:pos="1134"/>
        </w:tabs>
        <w:ind w:firstLine="567"/>
        <w:jc w:val="both"/>
        <w:rPr>
          <w:rFonts w:ascii="GHEA Grapalat" w:hAnsi="GHEA Grapalat"/>
        </w:rPr>
      </w:pPr>
      <w:r>
        <w:rPr>
          <w:rFonts w:ascii="GHEA Grapalat" w:hAnsi="GHEA Grapalat"/>
          <w:lang w:val="hy-AM"/>
        </w:rPr>
        <w:t>11</w:t>
      </w:r>
      <w:r w:rsidR="00D51669">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00D51669">
        <w:rPr>
          <w:rFonts w:ascii="GHEA Grapalat" w:hAnsi="GHEA Grapalat"/>
        </w:rPr>
        <w:t>ул</w:t>
      </w:r>
      <w:proofErr w:type="gramStart"/>
      <w:r w:rsidR="00D51669">
        <w:rPr>
          <w:rFonts w:ascii="GHEA Grapalat" w:hAnsi="GHEA Grapalat"/>
        </w:rPr>
        <w:t>.М</w:t>
      </w:r>
      <w:proofErr w:type="gramEnd"/>
      <w:r w:rsidR="00D51669">
        <w:rPr>
          <w:rFonts w:ascii="GHEA Grapalat" w:hAnsi="GHEA Grapalat"/>
        </w:rPr>
        <w:t>елик-Адамян</w:t>
      </w:r>
      <w:proofErr w:type="spellEnd"/>
      <w:r w:rsidR="00D51669">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4" w:history="1">
        <w:r w:rsidR="00D51669">
          <w:rPr>
            <w:rStyle w:val="a9"/>
            <w:rFonts w:ascii="GHEA Grapalat" w:hAnsi="GHEA Grapalat"/>
          </w:rPr>
          <w:t>secretariat@minfin.am</w:t>
        </w:r>
      </w:hyperlink>
      <w:r w:rsidR="00D51669">
        <w:rPr>
          <w:rFonts w:ascii="GHEA Grapalat" w:hAnsi="GHEA Grapalat"/>
        </w:rPr>
        <w:t xml:space="preserve">. </w:t>
      </w:r>
    </w:p>
    <w:p w:rsidR="00996C19" w:rsidRPr="009044F1"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996C19" w:rsidRPr="009044F1">
        <w:rPr>
          <w:rFonts w:ascii="GHEA Grapalat" w:hAnsi="GHEA Grapalat"/>
        </w:rPr>
        <w:t>.</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00996C19"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00996C19"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00996C19"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00996C19"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00996C19" w:rsidRPr="009044F1">
        <w:rPr>
          <w:rFonts w:ascii="GHEA Grapalat" w:hAnsi="GHEA Grapalat"/>
        </w:rPr>
        <w:t>плату</w:t>
      </w:r>
      <w:proofErr w:type="gramEnd"/>
      <w:r w:rsidR="00996C19" w:rsidRPr="009044F1">
        <w:rPr>
          <w:rFonts w:ascii="GHEA Grapalat" w:hAnsi="GHEA Grapalat"/>
        </w:rPr>
        <w:t xml:space="preserve"> за обжалование внесшему ее</w:t>
      </w:r>
      <w:r w:rsidR="00720542">
        <w:rPr>
          <w:rFonts w:ascii="Courier New" w:hAnsi="Courier New" w:cs="Courier New"/>
          <w:lang w:val="en-US"/>
        </w:rPr>
        <w:t> </w:t>
      </w:r>
      <w:r w:rsidR="00996C19" w:rsidRPr="009044F1">
        <w:rPr>
          <w:rFonts w:ascii="GHEA Grapalat" w:hAnsi="GHEA Grapalat"/>
        </w:rPr>
        <w:t>лицу посредством совершения перевода на указанный банковский счет.</w:t>
      </w:r>
    </w:p>
    <w:p w:rsidR="00996C19" w:rsidRPr="00D3436F" w:rsidRDefault="008B61B5" w:rsidP="007E08E3">
      <w:pPr>
        <w:widowControl w:val="0"/>
        <w:tabs>
          <w:tab w:val="left" w:pos="1276"/>
        </w:tabs>
        <w:ind w:firstLine="567"/>
        <w:jc w:val="both"/>
        <w:rPr>
          <w:rFonts w:ascii="GHEA Grapalat" w:hAnsi="GHEA Grapalat"/>
        </w:rPr>
      </w:pPr>
      <w:r>
        <w:rPr>
          <w:rFonts w:ascii="GHEA Grapalat" w:hAnsi="GHEA Grapalat"/>
          <w:lang w:val="hy-AM"/>
        </w:rPr>
        <w:t>11</w:t>
      </w:r>
      <w:r w:rsidR="00996C19" w:rsidRPr="009044F1">
        <w:rPr>
          <w:rFonts w:ascii="GHEA Grapalat" w:hAnsi="GHEA Grapalat"/>
        </w:rPr>
        <w:t>.</w:t>
      </w:r>
      <w:r>
        <w:rPr>
          <w:rFonts w:ascii="GHEA Grapalat" w:hAnsi="GHEA Grapalat"/>
          <w:lang w:val="hy-AM"/>
        </w:rPr>
        <w:t>8</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w:t>
      </w:r>
      <w:r w:rsidR="00D51669">
        <w:rPr>
          <w:rFonts w:ascii="GHEA Grapalat" w:hAnsi="GHEA Grapalat"/>
        </w:rPr>
        <w:lastRenderedPageBreak/>
        <w:t xml:space="preserve">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00996C19" w:rsidRPr="009044F1">
        <w:rPr>
          <w:rFonts w:ascii="GHEA Grapalat" w:hAnsi="GHEA Grapalat"/>
        </w:rPr>
        <w:t>. При этом если жалоба, представленная в установленный подпунктом 2 пункта 1</w:t>
      </w:r>
      <w:r>
        <w:rPr>
          <w:rFonts w:ascii="GHEA Grapalat" w:hAnsi="GHEA Grapalat"/>
          <w:lang w:val="hy-AM"/>
        </w:rPr>
        <w:t>1</w:t>
      </w:r>
      <w:r w:rsidR="00996C19" w:rsidRPr="009044F1">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00996C19" w:rsidRPr="009044F1">
        <w:rPr>
          <w:rFonts w:ascii="GHEA Grapalat" w:hAnsi="GHEA Grapalat"/>
        </w:rPr>
        <w:t xml:space="preserve"> жалобы в связи с закупками, считается представленной в установленный срок.</w:t>
      </w:r>
    </w:p>
    <w:p w:rsidR="00A677CD" w:rsidRDefault="008B61B5" w:rsidP="007E08E3">
      <w:pPr>
        <w:widowControl w:val="0"/>
        <w:tabs>
          <w:tab w:val="left" w:pos="1276"/>
        </w:tabs>
        <w:ind w:firstLine="567"/>
        <w:jc w:val="both"/>
        <w:rPr>
          <w:rFonts w:ascii="GHEA Grapalat" w:hAnsi="GHEA Grapalat" w:cs="Sylfaen"/>
        </w:rPr>
      </w:pPr>
      <w:r>
        <w:rPr>
          <w:rFonts w:ascii="GHEA Grapalat" w:hAnsi="GHEA Grapalat"/>
          <w:lang w:val="hy-AM"/>
        </w:rPr>
        <w:t>11</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считается принятым к производству по истечении срока, предусмотренного пунктом </w:t>
      </w:r>
      <w:r>
        <w:rPr>
          <w:rFonts w:ascii="GHEA Grapalat" w:hAnsi="GHEA Grapalat"/>
          <w:lang w:val="hy-AM"/>
        </w:rPr>
        <w:t>11</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8B61B5" w:rsidP="007E08E3">
      <w:pPr>
        <w:widowControl w:val="0"/>
        <w:tabs>
          <w:tab w:val="left" w:pos="1276"/>
        </w:tabs>
        <w:ind w:firstLine="567"/>
        <w:jc w:val="both"/>
        <w:rPr>
          <w:rFonts w:ascii="GHEA Grapalat" w:hAnsi="GHEA Grapalat" w:cs="Sylfaen"/>
        </w:rPr>
      </w:pPr>
      <w:r>
        <w:rPr>
          <w:rFonts w:ascii="GHEA Grapalat" w:hAnsi="GHEA Grapalat" w:cs="Sylfaen"/>
          <w:lang w:val="hy-AM"/>
        </w:rPr>
        <w:t>11</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Pr>
          <w:rFonts w:ascii="GHEA Grapalat" w:hAnsi="GHEA Grapalat" w:cs="Sylfaen"/>
          <w:lang w:val="hy-AM"/>
        </w:rPr>
        <w:t>1</w:t>
      </w:r>
      <w:r w:rsidR="00A677CD" w:rsidRPr="00D3436F">
        <w:rPr>
          <w:rFonts w:ascii="GHEA Grapalat" w:hAnsi="GHEA Grapalat" w:cs="Sylfaen"/>
        </w:rPr>
        <w:t>.5 части 1 настоящего приглашения.</w:t>
      </w:r>
    </w:p>
    <w:p w:rsidR="00A677CD" w:rsidRDefault="009619D8" w:rsidP="007E08E3">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7E08E3">
      <w:pPr>
        <w:widowControl w:val="0"/>
        <w:tabs>
          <w:tab w:val="left" w:pos="1134"/>
        </w:tabs>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7E08E3">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lastRenderedPageBreak/>
        <w:t>1</w:t>
      </w:r>
      <w:r w:rsidR="008B61B5">
        <w:rPr>
          <w:rFonts w:ascii="GHEA Grapalat" w:hAnsi="GHEA Grapalat"/>
          <w:lang w:val="hy-AM"/>
        </w:rPr>
        <w:t>1</w:t>
      </w:r>
      <w:r w:rsidRPr="009044F1">
        <w:rPr>
          <w:rFonts w:ascii="GHEA Grapalat" w:hAnsi="GHEA Grapalat"/>
        </w:rPr>
        <w:t>.</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7E08E3">
      <w:pPr>
        <w:widowControl w:val="0"/>
        <w:tabs>
          <w:tab w:val="left" w:pos="1276"/>
        </w:tabs>
        <w:ind w:firstLine="567"/>
        <w:jc w:val="both"/>
        <w:rPr>
          <w:rFonts w:ascii="GHEA Grapalat" w:hAnsi="GHEA Grapalat"/>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7E08E3">
      <w:pPr>
        <w:widowControl w:val="0"/>
        <w:tabs>
          <w:tab w:val="left" w:pos="1276"/>
        </w:tabs>
        <w:ind w:firstLine="567"/>
        <w:jc w:val="both"/>
        <w:rPr>
          <w:rFonts w:ascii="GHEA Grapalat" w:hAnsi="GHEA Grapalat" w:cs="Sylfaen"/>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7E08E3">
      <w:pPr>
        <w:widowControl w:val="0"/>
        <w:tabs>
          <w:tab w:val="left" w:pos="1276"/>
        </w:tabs>
        <w:ind w:firstLine="567"/>
        <w:jc w:val="both"/>
        <w:rPr>
          <w:rFonts w:ascii="GHEA Grapalat" w:hAnsi="GHEA Grapalat"/>
        </w:rPr>
      </w:pPr>
      <w:r w:rsidRPr="009044F1">
        <w:rPr>
          <w:rFonts w:ascii="GHEA Grapalat" w:hAnsi="GHEA Grapalat"/>
        </w:rPr>
        <w:t>1</w:t>
      </w:r>
      <w:r w:rsidR="008B61B5">
        <w:rPr>
          <w:rFonts w:ascii="GHEA Grapalat" w:hAnsi="GHEA Grapalat"/>
          <w:lang w:val="hy-AM"/>
        </w:rPr>
        <w:t>1</w:t>
      </w:r>
      <w:r w:rsidRPr="009044F1">
        <w:rPr>
          <w:rFonts w:ascii="GHEA Grapalat" w:hAnsi="GHEA Grapalat"/>
        </w:rPr>
        <w:t>.</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7E08E3">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7E08E3">
      <w:pPr>
        <w:widowControl w:val="0"/>
        <w:jc w:val="center"/>
        <w:rPr>
          <w:rFonts w:ascii="GHEA Grapalat" w:hAnsi="GHEA Grapalat" w:cs="Sylfaen"/>
          <w:b/>
        </w:rPr>
      </w:pPr>
    </w:p>
    <w:p w:rsidR="00096865" w:rsidRPr="00374F4A" w:rsidRDefault="004373E3" w:rsidP="007E08E3">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7E08E3">
      <w:pPr>
        <w:widowControl w:val="0"/>
        <w:jc w:val="center"/>
        <w:rPr>
          <w:rFonts w:ascii="GHEA Grapalat" w:hAnsi="GHEA Grapalat"/>
          <w:b/>
        </w:rPr>
      </w:pPr>
    </w:p>
    <w:p w:rsidR="00096865" w:rsidRPr="009044F1" w:rsidRDefault="00096865" w:rsidP="007E08E3">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E08E3" w:rsidRPr="007E08E3">
        <w:rPr>
          <w:rFonts w:ascii="GHEA Grapalat" w:hAnsi="GHEA Grapalat"/>
          <w:b/>
        </w:rPr>
        <w:t>ЗАПРОС КОТИРОВОК</w:t>
      </w:r>
    </w:p>
    <w:p w:rsidR="00096865" w:rsidRPr="009044F1" w:rsidRDefault="00096865" w:rsidP="007E08E3">
      <w:pPr>
        <w:widowControl w:val="0"/>
        <w:jc w:val="center"/>
        <w:rPr>
          <w:rFonts w:ascii="GHEA Grapalat" w:hAnsi="GHEA Grapalat"/>
        </w:rPr>
      </w:pPr>
    </w:p>
    <w:p w:rsidR="00096865" w:rsidRPr="009044F1" w:rsidRDefault="008D5016" w:rsidP="007E08E3">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7E08E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7E08E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7E08E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7E08E3">
      <w:pPr>
        <w:widowControl w:val="0"/>
        <w:jc w:val="center"/>
        <w:rPr>
          <w:rFonts w:ascii="GHEA Grapalat" w:hAnsi="GHEA Grapalat"/>
          <w:b/>
        </w:rPr>
      </w:pPr>
      <w:r w:rsidRPr="009044F1">
        <w:rPr>
          <w:rFonts w:ascii="GHEA Grapalat" w:hAnsi="GHEA Grapalat"/>
          <w:b/>
        </w:rPr>
        <w:t>2. ЗАЯВКА НА ПРОЦЕДУРУ</w:t>
      </w:r>
    </w:p>
    <w:p w:rsidR="00DE4E15" w:rsidRDefault="00DE4E15" w:rsidP="007E08E3">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7E08E3">
      <w:pPr>
        <w:widowControl w:val="0"/>
        <w:ind w:firstLine="567"/>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7E08E3">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7E08E3">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7E08E3">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rsidR="00E67BA7" w:rsidRDefault="00096865" w:rsidP="007E08E3">
      <w:pPr>
        <w:widowControl w:val="0"/>
        <w:tabs>
          <w:tab w:val="left" w:pos="1134"/>
        </w:tabs>
        <w:ind w:firstLine="567"/>
        <w:jc w:val="both"/>
        <w:rPr>
          <w:rFonts w:ascii="GHEA Grapalat" w:hAnsi="GHEA Grapalat"/>
        </w:rPr>
      </w:pPr>
      <w:r w:rsidRPr="009044F1">
        <w:rPr>
          <w:rFonts w:ascii="GHEA Grapalat" w:hAnsi="GHEA Grapalat"/>
        </w:rPr>
        <w:t>2.</w:t>
      </w:r>
      <w:r w:rsidR="008B61B5">
        <w:rPr>
          <w:rFonts w:ascii="GHEA Grapalat" w:hAnsi="GHEA Grapalat"/>
          <w:lang w:val="hy-AM"/>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E08E3">
      <w:pPr>
        <w:pStyle w:val="norm"/>
        <w:widowControl w:val="0"/>
        <w:tabs>
          <w:tab w:val="left" w:pos="1134"/>
        </w:tabs>
        <w:spacing w:line="240" w:lineRule="auto"/>
        <w:ind w:firstLine="567"/>
        <w:rPr>
          <w:rFonts w:ascii="GHEA Grapalat" w:hAnsi="GHEA Grapalat"/>
          <w:sz w:val="24"/>
          <w:szCs w:val="24"/>
        </w:rPr>
      </w:pPr>
      <w:r w:rsidRPr="00D860D7">
        <w:rPr>
          <w:rFonts w:ascii="GHEA Grapalat" w:hAnsi="GHEA Grapalat"/>
          <w:sz w:val="24"/>
          <w:szCs w:val="24"/>
        </w:rPr>
        <w:t>2.</w:t>
      </w:r>
      <w:r w:rsidR="008B61B5">
        <w:rPr>
          <w:rFonts w:ascii="GHEA Grapalat" w:hAnsi="GHEA Grapalat"/>
          <w:sz w:val="24"/>
          <w:szCs w:val="24"/>
          <w:lang w:val="hy-AM"/>
        </w:rPr>
        <w:t>5</w:t>
      </w:r>
      <w:proofErr w:type="gramStart"/>
      <w:r w:rsidRPr="00D860D7">
        <w:rPr>
          <w:rFonts w:ascii="GHEA Grapalat" w:hAnsi="GHEA Grapalat"/>
          <w:sz w:val="24"/>
          <w:szCs w:val="24"/>
        </w:rPr>
        <w:t xml:space="preserve"> </w:t>
      </w:r>
      <w:r w:rsidR="00F27A50" w:rsidRPr="00D860D7">
        <w:rPr>
          <w:rFonts w:ascii="GHEA Grapalat" w:hAnsi="GHEA Grapalat"/>
          <w:sz w:val="24"/>
          <w:szCs w:val="24"/>
        </w:rPr>
        <w:t>П</w:t>
      </w:r>
      <w:proofErr w:type="gramEnd"/>
      <w:r w:rsidR="00F27A50" w:rsidRPr="00D860D7">
        <w:rPr>
          <w:rFonts w:ascii="GHEA Grapalat" w:hAnsi="GHEA Grapalat"/>
          <w:sz w:val="24"/>
          <w:szCs w:val="24"/>
        </w:rPr>
        <w:t>ри закупке строительных работ:</w:t>
      </w:r>
    </w:p>
    <w:p w:rsidR="006F2D9C" w:rsidRPr="00FF3E38" w:rsidRDefault="00D70ABA" w:rsidP="007E08E3">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FF3E38">
        <w:rPr>
          <w:rFonts w:ascii="GHEA Grapalat" w:hAnsi="GHEA Grapalat"/>
        </w:rPr>
        <w:t>,</w:t>
      </w:r>
      <w:proofErr w:type="gramEnd"/>
      <w:r w:rsidR="006F2D9C" w:rsidRPr="00FF3E38">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8B1F31" w:rsidRDefault="008B1F31" w:rsidP="007E08E3">
      <w:pPr>
        <w:widowControl w:val="0"/>
        <w:jc w:val="center"/>
        <w:rPr>
          <w:rFonts w:ascii="GHEA Grapalat" w:hAnsi="GHEA Grapalat"/>
          <w:b/>
        </w:rPr>
      </w:pPr>
    </w:p>
    <w:p w:rsidR="008B1F31" w:rsidRDefault="008B1F31" w:rsidP="007E08E3">
      <w:pPr>
        <w:widowControl w:val="0"/>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7E08E3">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7E08E3">
      <w:pPr>
        <w:widowControl w:val="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B61B5">
        <w:rPr>
          <w:rFonts w:ascii="GHEA Grapalat" w:hAnsi="GHEA Grapalat"/>
        </w:rPr>
        <w:t xml:space="preserve">двух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7E08E3">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7E08E3">
      <w:pPr>
        <w:widowControl w:val="0"/>
        <w:tabs>
          <w:tab w:val="left" w:pos="1134"/>
        </w:tabs>
        <w:ind w:firstLine="567"/>
        <w:jc w:val="both"/>
        <w:rPr>
          <w:rFonts w:ascii="GHEA Grapalat" w:hAnsi="GHEA Grapalat"/>
        </w:rPr>
      </w:pPr>
      <w:r>
        <w:rPr>
          <w:rFonts w:ascii="GHEA Grapalat" w:hAnsi="GHEA Grapalat"/>
        </w:rPr>
        <w:lastRenderedPageBreak/>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7E08E3">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7E08E3">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7E08E3">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7E08E3">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7E08E3">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B61B5" w:rsidRDefault="008B61B5">
      <w:pPr>
        <w:rPr>
          <w:rFonts w:ascii="GHEA Grapalat" w:hAnsi="GHEA Grapalat"/>
          <w:b/>
        </w:rPr>
      </w:pPr>
      <w:r>
        <w:rPr>
          <w:rFonts w:ascii="GHEA Grapalat" w:hAnsi="GHEA Grapalat"/>
          <w:b/>
        </w:rPr>
        <w:br w:type="page"/>
      </w:r>
    </w:p>
    <w:p w:rsidR="00B2572B" w:rsidRPr="00374F4A" w:rsidRDefault="00B2572B" w:rsidP="007E08E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7E08E3">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E08E3" w:rsidRPr="007E08E3">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B61B5" w:rsidRPr="008B61B5">
        <w:rPr>
          <w:rFonts w:ascii="GHEA Grapalat" w:hAnsi="GHEA Grapalat"/>
          <w:b/>
          <w:sz w:val="24"/>
          <w:szCs w:val="24"/>
        </w:rPr>
        <w:t>AMVAH-GH-ASHDZB-20/02</w:t>
      </w:r>
      <w:r w:rsidR="006132ED">
        <w:rPr>
          <w:rFonts w:ascii="GHEA Grapalat" w:hAnsi="GHEA Grapalat"/>
          <w:sz w:val="24"/>
          <w:szCs w:val="24"/>
        </w:rPr>
        <w:t>"</w:t>
      </w:r>
    </w:p>
    <w:p w:rsidR="00B2572B" w:rsidRPr="00374F4A" w:rsidRDefault="00B2572B" w:rsidP="007E08E3">
      <w:pPr>
        <w:widowControl w:val="0"/>
        <w:jc w:val="center"/>
        <w:rPr>
          <w:rFonts w:ascii="GHEA Grapalat" w:hAnsi="GHEA Grapalat" w:cs="Sylfaen"/>
          <w:b/>
        </w:rPr>
      </w:pPr>
    </w:p>
    <w:p w:rsidR="00B2572B" w:rsidRPr="00374F4A" w:rsidRDefault="00B2572B" w:rsidP="007E08E3">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7E08E3">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E08E3" w:rsidRPr="007E08E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7E08E3">
      <w:pPr>
        <w:widowControl w:val="0"/>
        <w:jc w:val="center"/>
        <w:rPr>
          <w:rFonts w:ascii="GHEA Grapalat" w:hAnsi="GHEA Grapalat"/>
        </w:rPr>
      </w:pPr>
    </w:p>
    <w:p w:rsidR="00374F4A" w:rsidRPr="00C4157A" w:rsidRDefault="00374F4A" w:rsidP="007E08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7E08E3">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7E08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sidR="008B61B5">
        <w:rPr>
          <w:rFonts w:ascii="GHEA Grapalat" w:hAnsi="GHEA Grapalat"/>
        </w:rPr>
        <w:t xml:space="preserve"> </w:t>
      </w:r>
      <w:r>
        <w:rPr>
          <w:rFonts w:ascii="GHEA Grapalat" w:hAnsi="GHEA Grapalat"/>
        </w:rPr>
        <w:t>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7E08E3">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8B61B5" w:rsidP="007E08E3">
      <w:pPr>
        <w:jc w:val="both"/>
        <w:rPr>
          <w:rFonts w:ascii="GHEA Grapalat" w:hAnsi="GHEA Grapalat" w:cs="Sylfaen"/>
        </w:rPr>
      </w:pPr>
      <w:r w:rsidRPr="008B61B5">
        <w:rPr>
          <w:rFonts w:ascii="GHEA Grapalat" w:hAnsi="GHEA Grapalat"/>
          <w:b/>
        </w:rPr>
        <w:t xml:space="preserve">Муниципалитетом </w:t>
      </w:r>
      <w:proofErr w:type="gramStart"/>
      <w:r w:rsidRPr="008B61B5">
        <w:rPr>
          <w:rFonts w:ascii="GHEA Grapalat" w:hAnsi="GHEA Grapalat"/>
          <w:b/>
        </w:rPr>
        <w:t>Верина</w:t>
      </w:r>
      <w:proofErr w:type="gramEnd"/>
      <w:r w:rsidRPr="008B61B5">
        <w:rPr>
          <w:rFonts w:ascii="GHEA Grapalat" w:hAnsi="GHEA Grapalat"/>
          <w:b/>
        </w:rPr>
        <w:t xml:space="preserve"> Арташата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Pr="008B61B5">
        <w:rPr>
          <w:rFonts w:ascii="GHEA Grapalat" w:hAnsi="GHEA Grapalat"/>
          <w:b/>
        </w:rPr>
        <w:t>AMVAH-GH-ASHDZB-20/02</w:t>
      </w:r>
      <w:r w:rsidR="006132ED">
        <w:rPr>
          <w:rFonts w:ascii="GHEA Grapalat" w:hAnsi="GHEA Grapalat"/>
        </w:rPr>
        <w:t>"</w:t>
      </w:r>
    </w:p>
    <w:p w:rsidR="00374F4A" w:rsidRPr="00C4157A" w:rsidRDefault="00374F4A" w:rsidP="007E08E3">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7E08E3" w:rsidP="007E08E3">
      <w:pPr>
        <w:jc w:val="both"/>
        <w:rPr>
          <w:rFonts w:ascii="GHEA Grapalat" w:hAnsi="GHEA Grapalat"/>
        </w:rPr>
      </w:pPr>
      <w:r w:rsidRPr="007E08E3">
        <w:rPr>
          <w:rFonts w:ascii="GHEA Grapalat" w:hAnsi="GHEA Grapalat"/>
          <w:b/>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7E08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7E08E3">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7E08E3">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7E08E3">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7E08E3">
      <w:pPr>
        <w:jc w:val="both"/>
        <w:rPr>
          <w:rFonts w:ascii="GHEA Grapalat" w:hAnsi="GHEA Grapalat"/>
        </w:rPr>
      </w:pPr>
    </w:p>
    <w:p w:rsidR="000612B9" w:rsidRDefault="004F0CAA" w:rsidP="007E08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7E08E3">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7E08E3">
      <w:pPr>
        <w:jc w:val="both"/>
        <w:rPr>
          <w:rFonts w:ascii="GHEA Grapalat" w:hAnsi="GHEA Grapalat"/>
        </w:rPr>
      </w:pPr>
    </w:p>
    <w:p w:rsidR="00374F4A" w:rsidRPr="00B443ED" w:rsidRDefault="00374F4A" w:rsidP="007E08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7E08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7E08E3">
      <w:pPr>
        <w:jc w:val="both"/>
        <w:rPr>
          <w:rFonts w:ascii="GHEA Grapalat" w:hAnsi="GHEA Grapalat"/>
        </w:rPr>
      </w:pPr>
    </w:p>
    <w:p w:rsidR="00374F4A" w:rsidRPr="008E7F24" w:rsidRDefault="00B138F3" w:rsidP="007E08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7E08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7E08E3">
      <w:pPr>
        <w:jc w:val="both"/>
        <w:rPr>
          <w:rFonts w:ascii="GHEA Grapalat" w:hAnsi="GHEA Grapalat"/>
        </w:rPr>
      </w:pPr>
    </w:p>
    <w:p w:rsidR="009E1181" w:rsidRDefault="00F96993" w:rsidP="007E08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7E08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7E08E3">
      <w:pPr>
        <w:jc w:val="both"/>
        <w:rPr>
          <w:rFonts w:ascii="GHEA Grapalat" w:hAnsi="GHEA Grapalat"/>
          <w:sz w:val="18"/>
          <w:szCs w:val="18"/>
        </w:rPr>
      </w:pPr>
    </w:p>
    <w:p w:rsidR="00B16483" w:rsidRPr="00B16483" w:rsidRDefault="00B16483" w:rsidP="007E08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7E08E3">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7E08E3">
      <w:pPr>
        <w:tabs>
          <w:tab w:val="left" w:pos="7371"/>
        </w:tabs>
        <w:ind w:left="3544" w:firstLine="3"/>
        <w:jc w:val="both"/>
        <w:rPr>
          <w:rFonts w:ascii="GHEA Grapalat" w:hAnsi="GHEA Grapalat"/>
          <w:sz w:val="16"/>
        </w:rPr>
      </w:pPr>
    </w:p>
    <w:p w:rsidR="006B3E56" w:rsidRDefault="006B3E56" w:rsidP="007E08E3">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7E08E3">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7E08E3">
      <w:pPr>
        <w:pStyle w:val="aff3"/>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7E08E3" w:rsidRPr="007E08E3">
        <w:rPr>
          <w:rFonts w:ascii="GHEA Grapalat" w:hAnsi="GHEA Grapalat"/>
          <w:b/>
        </w:rPr>
        <w:t>запрос котировок</w:t>
      </w:r>
      <w:r>
        <w:rPr>
          <w:rFonts w:ascii="GHEA Grapalat" w:hAnsi="GHEA Grapalat"/>
        </w:rPr>
        <w:t xml:space="preserve"> под кодом "</w:t>
      </w:r>
      <w:r w:rsidR="008B61B5" w:rsidRPr="008B61B5">
        <w:rPr>
          <w:rFonts w:ascii="GHEA Grapalat" w:hAnsi="GHEA Grapalat"/>
          <w:b/>
        </w:rPr>
        <w:t>AMVAH-GH-ASHDZB-20/02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7E08E3">
      <w:pPr>
        <w:pStyle w:val="aff3"/>
        <w:widowControl w:val="0"/>
        <w:numPr>
          <w:ilvl w:val="0"/>
          <w:numId w:val="21"/>
        </w:numPr>
        <w:tabs>
          <w:tab w:val="left" w:pos="567"/>
        </w:tabs>
        <w:jc w:val="both"/>
        <w:rPr>
          <w:rFonts w:ascii="GHEA Grapalat" w:hAnsi="GHEA Grapalat" w:cs="Arial"/>
        </w:rPr>
      </w:pPr>
      <w:r>
        <w:rPr>
          <w:rFonts w:ascii="GHEA Grapalat" w:hAnsi="GHEA Grapalat"/>
        </w:rPr>
        <w:t xml:space="preserve">в рамках участия в </w:t>
      </w:r>
      <w:r w:rsidR="007E08E3" w:rsidRPr="007E08E3">
        <w:rPr>
          <w:rFonts w:ascii="GHEA Grapalat" w:hAnsi="GHEA Grapalat"/>
          <w:b/>
        </w:rPr>
        <w:t>запросе котировок</w:t>
      </w:r>
      <w:r w:rsidR="00305944">
        <w:rPr>
          <w:rFonts w:ascii="GHEA Grapalat" w:hAnsi="GHEA Grapalat"/>
        </w:rPr>
        <w:t xml:space="preserve"> </w:t>
      </w:r>
      <w:r>
        <w:rPr>
          <w:rFonts w:ascii="GHEA Grapalat" w:hAnsi="GHEA Grapalat"/>
        </w:rPr>
        <w:t>под кодом "</w:t>
      </w:r>
      <w:r w:rsidR="008B61B5" w:rsidRPr="008B61B5">
        <w:rPr>
          <w:rFonts w:ascii="GHEA Grapalat" w:hAnsi="GHEA Grapalat"/>
          <w:b/>
        </w:rPr>
        <w:t>AMVAH-GH-ASHDZB-20/02</w:t>
      </w:r>
      <w:r>
        <w:rPr>
          <w:rFonts w:ascii="GHEA Grapalat" w:hAnsi="GHEA Grapalat"/>
        </w:rPr>
        <w:t>"*</w:t>
      </w:r>
    </w:p>
    <w:p w:rsidR="006B3E56" w:rsidRDefault="006B3E56" w:rsidP="007E08E3">
      <w:pPr>
        <w:pStyle w:val="aff3"/>
        <w:widowControl w:val="0"/>
        <w:numPr>
          <w:ilvl w:val="0"/>
          <w:numId w:val="22"/>
        </w:numPr>
        <w:tabs>
          <w:tab w:val="left" w:pos="567"/>
        </w:tabs>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7E08E3">
      <w:pPr>
        <w:pStyle w:val="aff3"/>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E08E3" w:rsidRPr="007E08E3">
        <w:rPr>
          <w:rFonts w:ascii="GHEA Grapalat" w:hAnsi="GHEA Grapalat"/>
          <w:b/>
        </w:rPr>
        <w:t>запрос котировок</w:t>
      </w:r>
      <w:r>
        <w:rPr>
          <w:rFonts w:ascii="GHEA Grapalat" w:hAnsi="GHEA Grapalat"/>
        </w:rPr>
        <w:t xml:space="preserve"> случая     одновременного </w:t>
      </w:r>
    </w:p>
    <w:p w:rsidR="006B3E56" w:rsidRDefault="006B3E56" w:rsidP="007E08E3">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7E08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7E08E3">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7E08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7E08E3">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7E08E3">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7E08E3">
      <w:pPr>
        <w:pStyle w:val="aff3"/>
        <w:widowControl w:val="0"/>
        <w:numPr>
          <w:ilvl w:val="0"/>
          <w:numId w:val="23"/>
        </w:numPr>
        <w:tabs>
          <w:tab w:val="left" w:pos="1134"/>
        </w:tabs>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w:t>
      </w:r>
      <w:r>
        <w:rPr>
          <w:rFonts w:ascii="GHEA Grapalat" w:hAnsi="GHEA Grapalat"/>
        </w:rPr>
        <w:lastRenderedPageBreak/>
        <w:t>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7E08E3">
            <w:pPr>
              <w:pStyle w:val="31"/>
              <w:widowControl w:val="0"/>
              <w:spacing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7E08E3">
            <w:pPr>
              <w:pStyle w:val="31"/>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7E08E3">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7E08E3">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7E08E3">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7E08E3">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7E08E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7E08E3">
            <w:pPr>
              <w:pStyle w:val="31"/>
              <w:widowControl w:val="0"/>
              <w:spacing w:line="240" w:lineRule="auto"/>
              <w:ind w:firstLine="0"/>
              <w:jc w:val="center"/>
              <w:rPr>
                <w:rFonts w:ascii="GHEA Grapalat" w:hAnsi="GHEA Grapalat"/>
                <w:szCs w:val="24"/>
              </w:rPr>
            </w:pPr>
          </w:p>
        </w:tc>
      </w:tr>
    </w:tbl>
    <w:p w:rsidR="006B3E56" w:rsidRDefault="006B3E56" w:rsidP="007E08E3">
      <w:pPr>
        <w:jc w:val="both"/>
        <w:rPr>
          <w:rFonts w:ascii="GHEA Grapalat" w:hAnsi="GHEA Grapalat"/>
        </w:rPr>
      </w:pPr>
    </w:p>
    <w:p w:rsidR="006B3E56" w:rsidRPr="00D3436F" w:rsidRDefault="006B3E56" w:rsidP="007E08E3">
      <w:pPr>
        <w:tabs>
          <w:tab w:val="left" w:pos="7371"/>
        </w:tabs>
        <w:ind w:left="3544" w:firstLine="3"/>
        <w:jc w:val="both"/>
        <w:rPr>
          <w:rFonts w:ascii="GHEA Grapalat" w:hAnsi="GHEA Grapalat"/>
          <w:sz w:val="16"/>
        </w:rPr>
      </w:pPr>
    </w:p>
    <w:p w:rsidR="006B3E56" w:rsidRPr="00770B03" w:rsidRDefault="006B3E56" w:rsidP="007E08E3">
      <w:pPr>
        <w:tabs>
          <w:tab w:val="left" w:pos="7371"/>
        </w:tabs>
        <w:ind w:left="3544" w:firstLine="3"/>
        <w:jc w:val="both"/>
        <w:rPr>
          <w:rFonts w:ascii="GHEA Grapalat" w:hAnsi="GHEA Grapalat"/>
          <w:sz w:val="16"/>
        </w:rPr>
      </w:pPr>
    </w:p>
    <w:p w:rsidR="00374F4A" w:rsidRPr="000C1746" w:rsidRDefault="00374F4A" w:rsidP="007E08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7E08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7E08E3">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7E08E3">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7E08E3">
      <w:pPr>
        <w:rPr>
          <w:rFonts w:ascii="GHEA Grapalat" w:hAnsi="GHEA Grapalat"/>
          <w:b/>
        </w:rPr>
      </w:pPr>
      <w:r>
        <w:rPr>
          <w:rFonts w:ascii="GHEA Grapalat" w:hAnsi="GHEA Grapalat"/>
          <w:b/>
        </w:rPr>
        <w:br w:type="page"/>
      </w:r>
    </w:p>
    <w:p w:rsidR="00B2572B" w:rsidRPr="00DC619D" w:rsidRDefault="00B2572B" w:rsidP="007E08E3">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7E08E3">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E08E3" w:rsidRPr="007E08E3">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B61B5" w:rsidRPr="008B61B5">
        <w:rPr>
          <w:rFonts w:ascii="GHEA Grapalat" w:hAnsi="GHEA Grapalat"/>
          <w:b/>
          <w:sz w:val="24"/>
          <w:szCs w:val="24"/>
        </w:rPr>
        <w:t>AMVAH-GH-ASHDZB-20/02</w:t>
      </w:r>
      <w:r w:rsidR="006132ED">
        <w:rPr>
          <w:rFonts w:ascii="GHEA Grapalat" w:hAnsi="GHEA Grapalat"/>
          <w:b/>
          <w:sz w:val="24"/>
          <w:szCs w:val="24"/>
        </w:rPr>
        <w:t>"</w:t>
      </w:r>
      <w:r w:rsidR="00DC619D">
        <w:rPr>
          <w:rStyle w:val="af6"/>
          <w:rFonts w:ascii="GHEA Grapalat" w:hAnsi="GHEA Grapalat"/>
          <w:b/>
          <w:sz w:val="24"/>
          <w:szCs w:val="24"/>
        </w:rPr>
        <w:footnoteReference w:customMarkFollows="1" w:id="3"/>
        <w:t>*</w:t>
      </w:r>
    </w:p>
    <w:p w:rsidR="00B2572B" w:rsidRPr="009044F1" w:rsidRDefault="00B2572B" w:rsidP="007E08E3">
      <w:pPr>
        <w:widowControl w:val="0"/>
        <w:ind w:firstLine="567"/>
        <w:jc w:val="center"/>
        <w:rPr>
          <w:rFonts w:ascii="GHEA Grapalat" w:hAnsi="GHEA Grapalat"/>
        </w:rPr>
      </w:pPr>
    </w:p>
    <w:p w:rsidR="00B2572B" w:rsidRPr="009044F1" w:rsidRDefault="00B2572B" w:rsidP="007E08E3">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7E08E3">
      <w:pPr>
        <w:widowControl w:val="0"/>
        <w:ind w:firstLine="567"/>
        <w:jc w:val="center"/>
        <w:rPr>
          <w:rFonts w:ascii="GHEA Grapalat" w:hAnsi="GHEA Grapalat"/>
        </w:rPr>
      </w:pPr>
    </w:p>
    <w:p w:rsidR="005744FC" w:rsidRPr="000F6C24" w:rsidRDefault="00B2572B" w:rsidP="007E08E3">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7E08E3" w:rsidRPr="007E08E3">
        <w:rPr>
          <w:rFonts w:ascii="GHEA Grapalat" w:hAnsi="GHEA Grapalat"/>
          <w:b/>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8B61B5" w:rsidRPr="008B61B5">
        <w:rPr>
          <w:rFonts w:ascii="GHEA Grapalat" w:hAnsi="GHEA Grapalat"/>
          <w:b/>
          <w:spacing w:val="-6"/>
        </w:rPr>
        <w:t>AMVAH-GH-ASHDZB-20/02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7E08E3">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7E08E3">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7E08E3">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7E08E3">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7E08E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7E08E3">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7E08E3">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7E08E3">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7E08E3">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p>
          <w:p w:rsidR="006A7C27" w:rsidRPr="005744FC" w:rsidRDefault="006A7C27" w:rsidP="007E08E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7E08E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7E08E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7E08E3">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7E08E3">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7E08E3">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7E08E3">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7E08E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7E08E3">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7E08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7E08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7E08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7E08E3">
            <w:pPr>
              <w:widowControl w:val="0"/>
              <w:jc w:val="center"/>
              <w:rPr>
                <w:rFonts w:ascii="GHEA Grapalat" w:hAnsi="GHEA Grapalat"/>
                <w:sz w:val="20"/>
                <w:szCs w:val="20"/>
              </w:rPr>
            </w:pPr>
          </w:p>
        </w:tc>
      </w:tr>
    </w:tbl>
    <w:p w:rsidR="00374F4A" w:rsidRPr="00DD2B43" w:rsidRDefault="00374F4A" w:rsidP="007E08E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7E08E3">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7E08E3">
      <w:pPr>
        <w:widowControl w:val="0"/>
        <w:jc w:val="both"/>
        <w:rPr>
          <w:rFonts w:ascii="GHEA Grapalat" w:hAnsi="GHEA Grapalat"/>
          <w:lang w:val="es-ES"/>
        </w:rPr>
      </w:pPr>
    </w:p>
    <w:p w:rsidR="00B2572B" w:rsidRPr="000F6C24" w:rsidRDefault="00B2572B" w:rsidP="007E08E3">
      <w:pPr>
        <w:widowControl w:val="0"/>
        <w:jc w:val="right"/>
        <w:rPr>
          <w:rFonts w:ascii="GHEA Grapalat" w:hAnsi="GHEA Grapalat"/>
        </w:rPr>
      </w:pPr>
      <w:r w:rsidRPr="009044F1">
        <w:rPr>
          <w:rFonts w:ascii="GHEA Grapalat" w:hAnsi="GHEA Grapalat"/>
        </w:rPr>
        <w:t>М. П.</w:t>
      </w:r>
    </w:p>
    <w:p w:rsidR="00B217BB" w:rsidRDefault="00B217BB" w:rsidP="007E08E3">
      <w:pPr>
        <w:rPr>
          <w:rFonts w:ascii="GHEA Grapalat" w:hAnsi="GHEA Grapalat"/>
          <w:b/>
        </w:rPr>
      </w:pPr>
      <w:r>
        <w:rPr>
          <w:rFonts w:ascii="GHEA Grapalat" w:hAnsi="GHEA Grapalat"/>
          <w:b/>
        </w:rPr>
        <w:br w:type="page"/>
      </w:r>
    </w:p>
    <w:p w:rsidR="000E5A91" w:rsidRPr="00B138F3" w:rsidRDefault="000E5A91" w:rsidP="007E08E3">
      <w:pPr>
        <w:pStyle w:val="a3"/>
        <w:widowControl w:val="0"/>
        <w:spacing w:line="240" w:lineRule="auto"/>
        <w:rPr>
          <w:rFonts w:ascii="GHEA Grapalat" w:hAnsi="GHEA Grapalat" w:cs="Sylfaen"/>
          <w:i w:val="0"/>
          <w:sz w:val="24"/>
          <w:szCs w:val="24"/>
        </w:rPr>
      </w:pPr>
    </w:p>
    <w:p w:rsidR="00CF2692" w:rsidRPr="00B138F3" w:rsidRDefault="00CF2692" w:rsidP="007E08E3">
      <w:pPr>
        <w:widowControl w:val="0"/>
        <w:ind w:left="567" w:right="565"/>
        <w:jc w:val="center"/>
        <w:rPr>
          <w:rFonts w:ascii="GHEA Grapalat" w:hAnsi="GHEA Grapalat"/>
          <w:b/>
        </w:rPr>
      </w:pPr>
    </w:p>
    <w:p w:rsidR="00CF2692" w:rsidRPr="00B138F3" w:rsidRDefault="00CF2692" w:rsidP="007E08E3">
      <w:pPr>
        <w:widowControl w:val="0"/>
        <w:ind w:left="567" w:right="565"/>
        <w:jc w:val="center"/>
        <w:rPr>
          <w:rFonts w:ascii="GHEA Grapalat" w:hAnsi="GHEA Grapalat"/>
          <w:b/>
        </w:rPr>
      </w:pPr>
    </w:p>
    <w:p w:rsidR="00CF2692" w:rsidRPr="00B138F3" w:rsidRDefault="00CF2692" w:rsidP="007E08E3">
      <w:pPr>
        <w:widowControl w:val="0"/>
        <w:ind w:left="567" w:right="565"/>
        <w:jc w:val="center"/>
        <w:rPr>
          <w:rFonts w:ascii="GHEA Grapalat" w:hAnsi="GHEA Grapalat"/>
          <w:b/>
        </w:rPr>
      </w:pPr>
    </w:p>
    <w:p w:rsidR="001005B0" w:rsidRPr="00B138F3" w:rsidRDefault="007B3F5F" w:rsidP="007E08E3">
      <w:pPr>
        <w:widowControl w:val="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7E08E3">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7E08E3" w:rsidRPr="007E08E3">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8B61B5" w:rsidRPr="008B61B5">
        <w:rPr>
          <w:rFonts w:ascii="GHEA Grapalat" w:hAnsi="GHEA Grapalat"/>
          <w:b/>
        </w:rPr>
        <w:t>AMVAH-GH-ASHDZB-20/02</w:t>
      </w:r>
      <w:r w:rsidRPr="00B138F3">
        <w:rPr>
          <w:rFonts w:ascii="GHEA Grapalat" w:hAnsi="GHEA Grapalat"/>
          <w:b/>
        </w:rPr>
        <w:t>"</w:t>
      </w:r>
      <w:r w:rsidRPr="00B138F3">
        <w:rPr>
          <w:rStyle w:val="af6"/>
          <w:rFonts w:ascii="GHEA Grapalat" w:hAnsi="GHEA Grapalat"/>
          <w:b/>
        </w:rPr>
        <w:footnoteReference w:customMarkFollows="1" w:id="5"/>
        <w:t>*</w:t>
      </w:r>
    </w:p>
    <w:p w:rsidR="002A4554" w:rsidRPr="00EC1F84" w:rsidRDefault="002A4554" w:rsidP="007E08E3">
      <w:pPr>
        <w:pStyle w:val="31"/>
        <w:widowControl w:val="0"/>
        <w:spacing w:line="240" w:lineRule="auto"/>
        <w:jc w:val="center"/>
        <w:rPr>
          <w:rFonts w:ascii="GHEA Grapalat" w:hAnsi="GHEA Grapalat"/>
          <w:sz w:val="24"/>
          <w:szCs w:val="24"/>
        </w:rPr>
      </w:pPr>
    </w:p>
    <w:p w:rsidR="0016001A" w:rsidRPr="00B138F3" w:rsidRDefault="0016001A" w:rsidP="007E08E3">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E08E3">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E08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E08E3">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E08E3">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E08E3">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E08E3">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E08E3">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E08E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E08E3">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E30341" w:rsidRPr="00E30341" w:rsidRDefault="007B3F5F" w:rsidP="007E08E3">
      <w:pPr>
        <w:pStyle w:val="af4"/>
        <w:shd w:val="clear" w:color="auto" w:fill="FFFFFF"/>
        <w:spacing w:before="0" w:beforeAutospacing="0" w:after="0" w:afterAutospacing="0"/>
        <w:contextualSpacing/>
        <w:jc w:val="right"/>
        <w:rPr>
          <w:rFonts w:ascii="GHEA Grapalat" w:eastAsiaTheme="minorHAnsi" w:hAnsi="GHEA Grapalat" w:cstheme="minorBidi"/>
          <w:sz w:val="18"/>
          <w:szCs w:val="18"/>
        </w:rPr>
      </w:pPr>
      <w:r w:rsidRPr="00B138F3">
        <w:rPr>
          <w:rFonts w:ascii="GHEA Grapalat" w:eastAsiaTheme="minorHAnsi" w:hAnsi="GHEA Grapalat" w:cstheme="minorBidi"/>
        </w:rPr>
        <w:t>5. Гарантия действует со дня вступления в силу договора N_____________________</w:t>
      </w:r>
      <w:r w:rsidR="00E30341" w:rsidRPr="00E30341">
        <w:rPr>
          <w:rFonts w:ascii="GHEA Grapalat" w:eastAsiaTheme="minorHAnsi" w:hAnsi="GHEA Grapalat" w:cstheme="minorBidi"/>
          <w:sz w:val="18"/>
          <w:szCs w:val="18"/>
        </w:rPr>
        <w:t xml:space="preserve">                           номер </w:t>
      </w:r>
      <w:r w:rsidR="00E30341" w:rsidRPr="00B138F3">
        <w:rPr>
          <w:rFonts w:ascii="GHEA Grapalat" w:eastAsiaTheme="minorHAnsi" w:hAnsi="GHEA Grapalat" w:cstheme="minorBidi"/>
          <w:sz w:val="18"/>
          <w:szCs w:val="18"/>
        </w:rPr>
        <w:t xml:space="preserve">заключаемого </w:t>
      </w:r>
      <w:proofErr w:type="spellStart"/>
      <w:r w:rsidR="00E30341" w:rsidRPr="00B138F3">
        <w:rPr>
          <w:rFonts w:ascii="GHEA Grapalat" w:eastAsiaTheme="minorHAnsi" w:hAnsi="GHEA Grapalat" w:cstheme="minorBidi"/>
          <w:sz w:val="18"/>
          <w:szCs w:val="18"/>
        </w:rPr>
        <w:t>договара</w:t>
      </w:r>
      <w:proofErr w:type="spellEnd"/>
    </w:p>
    <w:p w:rsidR="007B3F5F" w:rsidRPr="00B138F3" w:rsidRDefault="00E30341" w:rsidP="007E08E3">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заключенного между бенефициаром и принципалом, до</w:t>
      </w:r>
      <w:r w:rsidRPr="00B138F3">
        <w:rPr>
          <w:rFonts w:eastAsiaTheme="minorHAnsi" w:cstheme="minorBidi"/>
        </w:rPr>
        <w:t xml:space="preserve"> </w:t>
      </w:r>
      <w:r w:rsidR="007B3F5F"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113584" w:rsidRPr="00113584">
        <w:rPr>
          <w:rFonts w:ascii="GHEA Grapalat" w:eastAsiaTheme="minorHAnsi" w:hAnsi="GHEA Grapalat" w:cstheme="minorBidi"/>
        </w:rPr>
        <w:t>,</w:t>
      </w:r>
      <w:r w:rsidR="007B3F5F" w:rsidRPr="00B138F3">
        <w:rPr>
          <w:rFonts w:ascii="GHEA Grapalat" w:eastAsiaTheme="minorHAnsi" w:hAnsi="GHEA Grapalat" w:cstheme="minorBidi"/>
        </w:rPr>
        <w:t xml:space="preserve"> включительно. </w:t>
      </w:r>
    </w:p>
    <w:p w:rsidR="007B3F5F" w:rsidRPr="00B138F3" w:rsidRDefault="007B3F5F"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E08E3">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5"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E08E3">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E08E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E08E3">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E08E3">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E08E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E08E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7E08E3">
      <w:pPr>
        <w:widowControl w:val="0"/>
        <w:ind w:left="567" w:right="565"/>
        <w:jc w:val="center"/>
        <w:rPr>
          <w:rFonts w:ascii="GHEA Grapalat" w:hAnsi="GHEA Grapalat"/>
          <w:b/>
        </w:rPr>
      </w:pPr>
    </w:p>
    <w:p w:rsidR="00CF2692" w:rsidRPr="00B138F3" w:rsidRDefault="00CF2692" w:rsidP="007E08E3">
      <w:pPr>
        <w:widowControl w:val="0"/>
        <w:ind w:left="567" w:right="565"/>
        <w:jc w:val="center"/>
        <w:rPr>
          <w:rFonts w:ascii="GHEA Grapalat" w:hAnsi="GHEA Grapalat"/>
          <w:b/>
        </w:rPr>
      </w:pPr>
    </w:p>
    <w:p w:rsidR="007B3F5F" w:rsidRPr="00B138F3" w:rsidRDefault="007B3F5F" w:rsidP="007E08E3">
      <w:pPr>
        <w:widowControl w:val="0"/>
        <w:ind w:left="567" w:right="565"/>
        <w:jc w:val="center"/>
        <w:rPr>
          <w:rFonts w:ascii="GHEA Grapalat" w:hAnsi="GHEA Grapalat"/>
          <w:b/>
        </w:rPr>
      </w:pPr>
    </w:p>
    <w:p w:rsidR="00CF2692" w:rsidRPr="00B138F3" w:rsidRDefault="00CF2692"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7723F7" w:rsidRPr="005F2C25" w:rsidRDefault="007723F7" w:rsidP="007E08E3">
      <w:pPr>
        <w:widowControl w:val="0"/>
        <w:jc w:val="right"/>
        <w:rPr>
          <w:rFonts w:ascii="GHEA Grapalat" w:hAnsi="GHEA Grapalat"/>
          <w:i/>
          <w:sz w:val="22"/>
          <w:szCs w:val="22"/>
        </w:rPr>
      </w:pPr>
    </w:p>
    <w:p w:rsidR="008B61B5" w:rsidRDefault="008B61B5">
      <w:pPr>
        <w:rPr>
          <w:rFonts w:ascii="GHEA Grapalat" w:hAnsi="GHEA Grapalat"/>
          <w:b/>
        </w:rPr>
      </w:pPr>
      <w:r>
        <w:rPr>
          <w:rFonts w:ascii="GHEA Grapalat" w:hAnsi="GHEA Grapalat"/>
          <w:b/>
        </w:rPr>
        <w:br w:type="page"/>
      </w:r>
    </w:p>
    <w:p w:rsidR="00B90C0A" w:rsidRPr="008C0D09" w:rsidRDefault="00B90C0A" w:rsidP="007E08E3">
      <w:pPr>
        <w:widowControl w:val="0"/>
        <w:ind w:firstLine="567"/>
        <w:jc w:val="right"/>
        <w:rPr>
          <w:rFonts w:ascii="GHEA Grapalat" w:hAnsi="GHEA Grapalat"/>
          <w:b/>
        </w:rPr>
      </w:pPr>
      <w:r w:rsidRPr="00B138F3">
        <w:rPr>
          <w:rFonts w:ascii="GHEA Grapalat" w:hAnsi="GHEA Grapalat"/>
          <w:b/>
        </w:rPr>
        <w:lastRenderedPageBreak/>
        <w:t>Приложение № 4</w:t>
      </w:r>
      <w:r w:rsidRPr="00113BE5">
        <w:rPr>
          <w:rFonts w:ascii="GHEA Grapalat" w:hAnsi="GHEA Grapalat"/>
          <w:b/>
        </w:rPr>
        <w:t>.1</w:t>
      </w:r>
    </w:p>
    <w:p w:rsidR="00B90C0A" w:rsidRPr="00B138F3" w:rsidRDefault="00B90C0A" w:rsidP="007E08E3">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7E08E3" w:rsidRPr="007E08E3">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8B61B5" w:rsidRPr="008B61B5">
        <w:rPr>
          <w:rFonts w:ascii="GHEA Grapalat" w:hAnsi="GHEA Grapalat"/>
          <w:b/>
        </w:rPr>
        <w:t>AMVAH-GH-ASHDZB-20/02</w:t>
      </w:r>
      <w:r w:rsidRPr="00B138F3">
        <w:rPr>
          <w:rFonts w:ascii="GHEA Grapalat" w:hAnsi="GHEA Grapalat"/>
          <w:b/>
        </w:rPr>
        <w:t>"</w:t>
      </w:r>
      <w:r w:rsidRPr="00B138F3">
        <w:rPr>
          <w:rStyle w:val="af6"/>
          <w:rFonts w:ascii="GHEA Grapalat" w:hAnsi="GHEA Grapalat"/>
          <w:b/>
        </w:rPr>
        <w:footnoteReference w:customMarkFollows="1" w:id="6"/>
        <w:t>*</w:t>
      </w:r>
    </w:p>
    <w:p w:rsidR="007723F7" w:rsidRPr="005F2C25" w:rsidRDefault="007723F7" w:rsidP="007E08E3">
      <w:pPr>
        <w:widowControl w:val="0"/>
        <w:jc w:val="right"/>
        <w:rPr>
          <w:rFonts w:ascii="GHEA Grapalat" w:hAnsi="GHEA Grapalat"/>
          <w:i/>
          <w:sz w:val="22"/>
          <w:szCs w:val="22"/>
        </w:rPr>
      </w:pPr>
    </w:p>
    <w:p w:rsidR="00A21DA8" w:rsidRPr="00B138F3" w:rsidRDefault="00A21DA8" w:rsidP="007E08E3">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7E08E3">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7E08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A21DA8" w:rsidRPr="00B138F3" w:rsidRDefault="00A21DA8" w:rsidP="007E08E3">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6A584F" w:rsidRPr="00996AAE">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rsidR="00A21DA8" w:rsidRPr="00B138F3" w:rsidRDefault="00A21DA8" w:rsidP="007E08E3">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A21DA8" w:rsidRPr="00B138F3" w:rsidRDefault="00A21DA8" w:rsidP="007E08E3">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A21DA8" w:rsidRPr="00B138F3" w:rsidRDefault="00A21DA8" w:rsidP="007E08E3">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21DA8" w:rsidRPr="00B138F3" w:rsidRDefault="00A21DA8" w:rsidP="007E08E3">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7E08E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гарантии) в течение десяти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w:t>
      </w:r>
      <w:proofErr w:type="spellStart"/>
      <w:r w:rsidR="005572F4" w:rsidRPr="00BB51B4">
        <w:rPr>
          <w:rFonts w:ascii="GHEA Grapalat" w:eastAsiaTheme="minorHAnsi" w:hAnsi="GHEA Grapalat" w:cstheme="minorBidi"/>
        </w:rPr>
        <w:t>представленн</w:t>
      </w:r>
      <w:proofErr w:type="spellEnd"/>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7E08E3">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21DA8" w:rsidRPr="00B138F3" w:rsidRDefault="00A21DA8"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21DA8" w:rsidRPr="00B138F3" w:rsidRDefault="00A21DA8" w:rsidP="007E08E3">
      <w:pPr>
        <w:pStyle w:val="af4"/>
        <w:shd w:val="clear" w:color="auto" w:fill="FFFFFF"/>
        <w:spacing w:before="0" w:beforeAutospacing="0" w:after="0" w:afterAutospacing="0"/>
        <w:ind w:firstLine="374"/>
        <w:contextualSpacing/>
        <w:jc w:val="right"/>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w:t>
      </w:r>
      <w:r w:rsidR="00314A80" w:rsidRPr="00314A80">
        <w:rPr>
          <w:rFonts w:ascii="GHEA Grapalat" w:eastAsiaTheme="minorHAnsi" w:hAnsi="GHEA Grapalat" w:cstheme="minorBidi"/>
        </w:rPr>
        <w:t xml:space="preserve">  </w:t>
      </w:r>
      <w:r w:rsidR="00314A80" w:rsidRPr="00B138F3">
        <w:rPr>
          <w:rFonts w:ascii="GHEA Grapalat" w:eastAsiaTheme="minorHAnsi" w:hAnsi="GHEA Grapalat" w:cstheme="minorBidi"/>
          <w:sz w:val="18"/>
          <w:szCs w:val="18"/>
        </w:rPr>
        <w:t xml:space="preserve">номер заключаемого </w:t>
      </w:r>
      <w:proofErr w:type="spellStart"/>
      <w:r w:rsidR="00314A80" w:rsidRPr="00B138F3">
        <w:rPr>
          <w:rFonts w:ascii="GHEA Grapalat" w:eastAsiaTheme="minorHAnsi" w:hAnsi="GHEA Grapalat" w:cstheme="minorBidi"/>
          <w:sz w:val="18"/>
          <w:szCs w:val="18"/>
        </w:rPr>
        <w:t>договара</w:t>
      </w:r>
      <w:proofErr w:type="spellEnd"/>
    </w:p>
    <w:p w:rsidR="006C00A3" w:rsidRPr="00B138F3" w:rsidRDefault="00A21DA8" w:rsidP="007E08E3">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314A80" w:rsidRPr="00B138F3">
        <w:rPr>
          <w:rFonts w:ascii="GHEA Grapalat" w:eastAsiaTheme="minorHAnsi" w:hAnsi="GHEA Grapalat" w:cstheme="minorBidi"/>
        </w:rPr>
        <w:t>заключенного между бенефициаром и принципалом, до</w:t>
      </w:r>
      <w:r w:rsidR="00314A80" w:rsidRPr="00314A80">
        <w:rPr>
          <w:rFonts w:ascii="GHEA Grapalat" w:eastAsiaTheme="minorHAnsi" w:hAnsi="GHEA Grapalat" w:cstheme="minorBidi"/>
          <w:sz w:val="18"/>
          <w:szCs w:val="18"/>
        </w:rPr>
        <w:t xml:space="preserve"> </w:t>
      </w:r>
      <w:r w:rsidRPr="00B138F3">
        <w:rPr>
          <w:rFonts w:ascii="GHEA Grapalat" w:eastAsiaTheme="minorHAnsi" w:hAnsi="GHEA Grapalat" w:cstheme="minorBidi"/>
        </w:rPr>
        <w:t xml:space="preserve">двадцатого рабочего дня, </w:t>
      </w:r>
      <w:r w:rsidR="006C00A3" w:rsidRPr="00B138F3">
        <w:rPr>
          <w:rFonts w:ascii="GHEA Grapalat" w:eastAsiaTheme="minorHAnsi" w:hAnsi="GHEA Grapalat" w:cstheme="minorBidi"/>
        </w:rPr>
        <w:t>следующего за днем полного принятия бенефициаром результата выполнения договора</w:t>
      </w:r>
      <w:r w:rsidR="005747A5" w:rsidRPr="005747A5">
        <w:rPr>
          <w:rFonts w:ascii="GHEA Grapalat" w:eastAsiaTheme="minorHAnsi" w:hAnsi="GHEA Grapalat" w:cstheme="minorBidi"/>
        </w:rPr>
        <w:t>,</w:t>
      </w:r>
      <w:r w:rsidR="006C00A3" w:rsidRPr="00B138F3">
        <w:rPr>
          <w:rFonts w:ascii="GHEA Grapalat" w:eastAsiaTheme="minorHAnsi" w:hAnsi="GHEA Grapalat" w:cstheme="minorBidi"/>
        </w:rPr>
        <w:t xml:space="preserve"> включительно. </w:t>
      </w:r>
    </w:p>
    <w:p w:rsidR="00A21DA8" w:rsidRPr="00B138F3" w:rsidRDefault="00A21DA8" w:rsidP="007E08E3">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p>
    <w:p w:rsidR="00A21DA8" w:rsidRPr="00B138F3" w:rsidRDefault="00A21DA8"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7E08E3">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7E08E3">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6"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7E08E3">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7E08E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7E08E3">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7E08E3">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7E08E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7E08E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7E08E3">
      <w:pPr>
        <w:widowControl w:val="0"/>
        <w:ind w:left="567" w:right="565"/>
        <w:jc w:val="center"/>
        <w:rPr>
          <w:rFonts w:ascii="GHEA Grapalat" w:hAnsi="GHEA Grapalat"/>
          <w:b/>
        </w:rPr>
      </w:pPr>
    </w:p>
    <w:p w:rsidR="007723F7" w:rsidRPr="005F2C25" w:rsidRDefault="007723F7" w:rsidP="007E08E3">
      <w:pPr>
        <w:widowControl w:val="0"/>
        <w:jc w:val="both"/>
        <w:rPr>
          <w:rFonts w:ascii="GHEA Grapalat" w:hAnsi="GHEA Grapalat"/>
          <w:i/>
          <w:sz w:val="22"/>
          <w:szCs w:val="22"/>
        </w:rPr>
      </w:pPr>
    </w:p>
    <w:p w:rsidR="00A21DA8" w:rsidRDefault="00A21DA8" w:rsidP="007E08E3">
      <w:pPr>
        <w:rPr>
          <w:ins w:id="3" w:author="Vardan" w:date="2020-06-03T18:36:00Z"/>
          <w:rFonts w:ascii="GHEA Grapalat" w:hAnsi="GHEA Grapalat"/>
          <w:i/>
          <w:sz w:val="22"/>
          <w:szCs w:val="22"/>
        </w:rPr>
      </w:pPr>
      <w:ins w:id="4" w:author="Vardan" w:date="2020-06-03T18:36:00Z">
        <w:r>
          <w:rPr>
            <w:rFonts w:ascii="GHEA Grapalat" w:hAnsi="GHEA Grapalat"/>
            <w:i/>
            <w:sz w:val="22"/>
            <w:szCs w:val="22"/>
          </w:rPr>
          <w:br w:type="page"/>
        </w:r>
      </w:ins>
    </w:p>
    <w:p w:rsidR="003D2FE2" w:rsidRPr="002E4BC5" w:rsidRDefault="003D2FE2" w:rsidP="007E08E3">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7E08E3">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E08E3" w:rsidRPr="007E08E3">
        <w:rPr>
          <w:rFonts w:ascii="GHEA Grapalat" w:hAnsi="GHEA Grapalat"/>
          <w:b/>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8B61B5" w:rsidRPr="008B61B5">
        <w:rPr>
          <w:rFonts w:ascii="GHEA Grapalat" w:hAnsi="GHEA Grapalat"/>
          <w:b/>
          <w:i/>
          <w:sz w:val="22"/>
          <w:szCs w:val="22"/>
        </w:rPr>
        <w:t>AMVAH-GH-ASHDZB-20/02</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7"/>
        <w:t>*</w:t>
      </w:r>
    </w:p>
    <w:p w:rsidR="003D2FE2" w:rsidRPr="00B138F3" w:rsidRDefault="003D2FE2" w:rsidP="007E08E3">
      <w:pPr>
        <w:widowControl w:val="0"/>
        <w:jc w:val="center"/>
        <w:rPr>
          <w:rFonts w:ascii="GHEA Grapalat" w:hAnsi="GHEA Grapalat"/>
          <w:b/>
          <w:sz w:val="22"/>
          <w:szCs w:val="22"/>
        </w:rPr>
      </w:pPr>
    </w:p>
    <w:p w:rsidR="003D2FE2" w:rsidRPr="00B138F3" w:rsidRDefault="003D2FE2" w:rsidP="007E08E3">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7E08E3">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7E08E3">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7E08E3">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3D2FE2" w:rsidRPr="00B138F3" w:rsidRDefault="003D2FE2" w:rsidP="007E08E3">
      <w:pPr>
        <w:widowControl w:val="0"/>
        <w:rPr>
          <w:rFonts w:ascii="GHEA Grapalat" w:hAnsi="GHEA Grapalat" w:cs="GHEA Grapalat"/>
          <w:b/>
          <w:sz w:val="22"/>
          <w:szCs w:val="22"/>
        </w:rPr>
      </w:pPr>
    </w:p>
    <w:p w:rsidR="003D2FE2" w:rsidRPr="00B138F3" w:rsidRDefault="003D2FE2" w:rsidP="007E08E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7E08E3">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7E08E3">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7E08E3">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7E08E3">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7E08E3">
      <w:pPr>
        <w:widowControl w:val="0"/>
        <w:ind w:firstLine="709"/>
        <w:jc w:val="both"/>
        <w:rPr>
          <w:rFonts w:ascii="GHEA Grapalat" w:hAnsi="GHEA Grapalat" w:cs="GHEA Grapalat"/>
          <w:sz w:val="22"/>
          <w:szCs w:val="22"/>
        </w:rPr>
      </w:pPr>
    </w:p>
    <w:p w:rsidR="003D2FE2" w:rsidRPr="00B138F3" w:rsidRDefault="003D2FE2" w:rsidP="007E08E3">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DC40C1" w:rsidRDefault="00DC40C1" w:rsidP="00DC40C1">
      <w:pPr>
        <w:widowControl w:val="0"/>
        <w:tabs>
          <w:tab w:val="left" w:pos="567"/>
        </w:tabs>
        <w:jc w:val="both"/>
        <w:rPr>
          <w:rFonts w:ascii="GHEA Grapalat" w:hAnsi="GHEA Grapalat"/>
          <w:spacing w:val="-6"/>
          <w:sz w:val="22"/>
          <w:szCs w:val="22"/>
        </w:rPr>
      </w:pPr>
      <w:r>
        <w:rPr>
          <w:rFonts w:ascii="GHEA Grapalat" w:hAnsi="GHEA Grapalat"/>
          <w:sz w:val="22"/>
          <w:szCs w:val="22"/>
        </w:rPr>
        <w:t xml:space="preserve">         </w:t>
      </w:r>
      <w:r w:rsidR="003D2FE2" w:rsidRPr="00B138F3">
        <w:rPr>
          <w:rFonts w:ascii="GHEA Grapalat" w:hAnsi="GHEA Grapalat"/>
          <w:sz w:val="22"/>
          <w:szCs w:val="22"/>
        </w:rPr>
        <w:t>1</w:t>
      </w:r>
      <w:r w:rsidR="003D2FE2" w:rsidRPr="00B138F3">
        <w:rPr>
          <w:rFonts w:ascii="GHEA Grapalat" w:hAnsi="GHEA Grapalat"/>
          <w:spacing w:val="-6"/>
          <w:sz w:val="22"/>
          <w:szCs w:val="22"/>
        </w:rPr>
        <w:t>.1.</w:t>
      </w:r>
      <w:r w:rsidR="003D2FE2" w:rsidRPr="00B138F3">
        <w:rPr>
          <w:rFonts w:ascii="GHEA Grapalat" w:hAnsi="GHEA Grapalat"/>
          <w:spacing w:val="-6"/>
          <w:sz w:val="22"/>
          <w:szCs w:val="22"/>
        </w:rPr>
        <w:tab/>
      </w:r>
      <w:proofErr w:type="gramStart"/>
      <w:r w:rsidR="003D2FE2" w:rsidRPr="00B138F3">
        <w:rPr>
          <w:rFonts w:ascii="GHEA Grapalat" w:hAnsi="GHEA Grapalat"/>
          <w:spacing w:val="-6"/>
          <w:sz w:val="22"/>
          <w:szCs w:val="22"/>
        </w:rPr>
        <w:t xml:space="preserve">Компания участвует в организованной </w:t>
      </w:r>
      <w:r>
        <w:rPr>
          <w:rFonts w:ascii="GHEA Grapalat" w:hAnsi="GHEA Grapalat"/>
          <w:spacing w:val="-6"/>
          <w:sz w:val="22"/>
          <w:szCs w:val="22"/>
        </w:rPr>
        <w:t xml:space="preserve"> </w:t>
      </w:r>
      <w:r w:rsidRPr="00DC40C1">
        <w:rPr>
          <w:rFonts w:ascii="GHEA Grapalat" w:hAnsi="GHEA Grapalat"/>
          <w:b/>
          <w:spacing w:val="-6"/>
          <w:sz w:val="22"/>
          <w:szCs w:val="22"/>
        </w:rPr>
        <w:t>Муниципалитет</w:t>
      </w:r>
      <w:r>
        <w:rPr>
          <w:rFonts w:ascii="GHEA Grapalat" w:hAnsi="GHEA Grapalat"/>
          <w:b/>
          <w:spacing w:val="-6"/>
          <w:sz w:val="22"/>
          <w:szCs w:val="22"/>
        </w:rPr>
        <w:t xml:space="preserve"> </w:t>
      </w:r>
      <w:r w:rsidRPr="00DC40C1">
        <w:rPr>
          <w:rFonts w:ascii="GHEA Grapalat" w:hAnsi="GHEA Grapalat"/>
          <w:b/>
          <w:spacing w:val="-6"/>
          <w:sz w:val="22"/>
          <w:szCs w:val="22"/>
        </w:rPr>
        <w:t xml:space="preserve"> Верина</w:t>
      </w:r>
      <w:r>
        <w:rPr>
          <w:rFonts w:ascii="GHEA Grapalat" w:hAnsi="GHEA Grapalat"/>
          <w:b/>
          <w:spacing w:val="-6"/>
          <w:sz w:val="22"/>
          <w:szCs w:val="22"/>
        </w:rPr>
        <w:t xml:space="preserve"> </w:t>
      </w:r>
      <w:r w:rsidRPr="00DC40C1">
        <w:rPr>
          <w:rFonts w:ascii="GHEA Grapalat" w:hAnsi="GHEA Grapalat"/>
          <w:b/>
          <w:spacing w:val="-6"/>
          <w:sz w:val="22"/>
          <w:szCs w:val="22"/>
        </w:rPr>
        <w:t xml:space="preserve"> Арташата</w:t>
      </w:r>
      <w:r w:rsidR="003D2FE2" w:rsidRPr="00B138F3">
        <w:rPr>
          <w:rFonts w:ascii="GHEA Grapalat" w:hAnsi="GHEA Grapalat"/>
          <w:spacing w:val="-6"/>
          <w:sz w:val="22"/>
          <w:szCs w:val="22"/>
        </w:rPr>
        <w:t xml:space="preserve"> (далее — Заказчик) </w:t>
      </w:r>
      <w:r w:rsidR="003D2FE2" w:rsidRPr="00DC40C1">
        <w:rPr>
          <w:rFonts w:ascii="GHEA Grapalat" w:hAnsi="GHEA Grapalat"/>
          <w:spacing w:val="-6"/>
          <w:sz w:val="22"/>
          <w:szCs w:val="22"/>
        </w:rPr>
        <w:t xml:space="preserve">процедуре закупок под кодом </w:t>
      </w:r>
      <w:r w:rsidRPr="00DC40C1">
        <w:rPr>
          <w:rFonts w:ascii="GHEA Grapalat" w:hAnsi="GHEA Grapalat"/>
          <w:b/>
          <w:spacing w:val="-6"/>
          <w:sz w:val="22"/>
          <w:szCs w:val="22"/>
        </w:rPr>
        <w:t>AMVAH-GH-ASHDZB-20/02</w:t>
      </w:r>
      <w:r w:rsidR="003D2FE2" w:rsidRPr="00DC40C1">
        <w:rPr>
          <w:rFonts w:ascii="GHEA Grapalat" w:hAnsi="GHEA Grapalat"/>
          <w:spacing w:val="-6"/>
          <w:sz w:val="22"/>
          <w:szCs w:val="22"/>
        </w:rPr>
        <w:t>.</w:t>
      </w:r>
      <w:proofErr w:type="gramEnd"/>
    </w:p>
    <w:p w:rsidR="003D2FE2" w:rsidRPr="00B138F3" w:rsidRDefault="003D2FE2" w:rsidP="007E08E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xml:space="preserve">" </w:t>
      </w:r>
      <w:r w:rsidRPr="00B138F3">
        <w:rPr>
          <w:rFonts w:ascii="GHEA Grapalat" w:hAnsi="GHEA Grapalat"/>
          <w:sz w:val="22"/>
          <w:szCs w:val="22"/>
        </w:rPr>
        <w:lastRenderedPageBreak/>
        <w:t>(Кредитное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7E08E3">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7E08E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7E08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7E08E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7E08E3">
      <w:pPr>
        <w:widowControl w:val="0"/>
        <w:ind w:firstLine="567"/>
        <w:jc w:val="center"/>
        <w:rPr>
          <w:rFonts w:ascii="GHEA Grapalat" w:hAnsi="GHEA Grapalat"/>
          <w:b/>
          <w:sz w:val="22"/>
          <w:szCs w:val="22"/>
        </w:rPr>
      </w:pPr>
    </w:p>
    <w:p w:rsidR="002849A6" w:rsidRPr="00B138F3" w:rsidRDefault="002849A6" w:rsidP="007E08E3">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7E08E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7E08E3">
      <w:pPr>
        <w:widowControl w:val="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7E08E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7E08E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7E08E3">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7E08E3">
      <w:pPr>
        <w:widowControl w:val="0"/>
        <w:ind w:right="4250"/>
        <w:jc w:val="center"/>
        <w:rPr>
          <w:rFonts w:ascii="GHEA Grapalat" w:hAnsi="GHEA Grapalat"/>
          <w:sz w:val="22"/>
          <w:szCs w:val="22"/>
          <w:vertAlign w:val="superscript"/>
        </w:rPr>
      </w:pPr>
    </w:p>
    <w:p w:rsidR="002849A6" w:rsidRPr="00EC1F84" w:rsidRDefault="002849A6" w:rsidP="007E08E3">
      <w:pPr>
        <w:widowControl w:val="0"/>
        <w:ind w:right="4250"/>
        <w:jc w:val="center"/>
        <w:rPr>
          <w:rFonts w:ascii="GHEA Grapalat" w:hAnsi="GHEA Grapalat"/>
          <w:sz w:val="22"/>
          <w:szCs w:val="22"/>
          <w:vertAlign w:val="superscript"/>
        </w:rPr>
      </w:pPr>
    </w:p>
    <w:p w:rsidR="002849A6" w:rsidRPr="00EC1F84" w:rsidRDefault="002849A6" w:rsidP="007E08E3">
      <w:pPr>
        <w:widowControl w:val="0"/>
        <w:ind w:right="4250"/>
        <w:jc w:val="center"/>
        <w:rPr>
          <w:rFonts w:ascii="GHEA Grapalat" w:hAnsi="GHEA Grapalat"/>
          <w:sz w:val="22"/>
          <w:szCs w:val="22"/>
          <w:vertAlign w:val="superscript"/>
        </w:rPr>
      </w:pPr>
    </w:p>
    <w:p w:rsidR="002849A6" w:rsidRPr="00B138F3" w:rsidRDefault="002849A6" w:rsidP="007E08E3">
      <w:pPr>
        <w:widowControl w:val="0"/>
        <w:jc w:val="right"/>
        <w:rPr>
          <w:rFonts w:ascii="GHEA Grapalat" w:hAnsi="GHEA Grapalat"/>
          <w:sz w:val="22"/>
          <w:szCs w:val="22"/>
        </w:rPr>
      </w:pPr>
    </w:p>
    <w:p w:rsidR="002849A6" w:rsidRPr="00B138F3" w:rsidRDefault="002849A6" w:rsidP="007E08E3">
      <w:pPr>
        <w:widowControl w:val="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7E08E3">
      <w:pPr>
        <w:widowControl w:val="0"/>
        <w:jc w:val="both"/>
        <w:rPr>
          <w:rFonts w:ascii="GHEA Grapalat" w:hAnsi="GHEA Grapalat"/>
          <w:b/>
        </w:rPr>
      </w:pPr>
      <w:r w:rsidRPr="00B138F3">
        <w:rPr>
          <w:rFonts w:ascii="GHEA Grapalat" w:hAnsi="GHEA Grapalat"/>
          <w:sz w:val="22"/>
          <w:szCs w:val="22"/>
        </w:rPr>
        <w:t>День/месяц/год</w:t>
      </w:r>
    </w:p>
    <w:p w:rsidR="002849A6" w:rsidRDefault="002849A6" w:rsidP="007E08E3">
      <w:pPr>
        <w:widowControl w:val="0"/>
        <w:tabs>
          <w:tab w:val="left" w:pos="1134"/>
        </w:tabs>
        <w:ind w:firstLine="567"/>
        <w:jc w:val="both"/>
        <w:rPr>
          <w:rFonts w:ascii="GHEA Grapalat" w:hAnsi="GHEA Grapalat"/>
          <w:sz w:val="22"/>
          <w:szCs w:val="22"/>
          <w:lang w:val="en-US"/>
        </w:rPr>
      </w:pPr>
    </w:p>
    <w:p w:rsidR="002849A6" w:rsidRDefault="002849A6" w:rsidP="007E08E3">
      <w:pPr>
        <w:widowControl w:val="0"/>
        <w:tabs>
          <w:tab w:val="left" w:pos="1134"/>
        </w:tabs>
        <w:ind w:firstLine="567"/>
        <w:jc w:val="both"/>
        <w:rPr>
          <w:rFonts w:ascii="GHEA Grapalat" w:hAnsi="GHEA Grapalat"/>
          <w:sz w:val="22"/>
          <w:szCs w:val="22"/>
          <w:lang w:val="en-US"/>
        </w:rPr>
      </w:pPr>
    </w:p>
    <w:p w:rsidR="002849A6" w:rsidRDefault="002849A6" w:rsidP="007E08E3">
      <w:pPr>
        <w:widowControl w:val="0"/>
        <w:tabs>
          <w:tab w:val="left" w:pos="1134"/>
        </w:tabs>
        <w:ind w:firstLine="567"/>
        <w:jc w:val="both"/>
        <w:rPr>
          <w:rFonts w:ascii="GHEA Grapalat" w:hAnsi="GHEA Grapalat"/>
          <w:sz w:val="22"/>
          <w:szCs w:val="22"/>
        </w:rPr>
      </w:pPr>
    </w:p>
    <w:p w:rsidR="00DC40C1" w:rsidRDefault="00DC40C1" w:rsidP="007E08E3">
      <w:pPr>
        <w:widowControl w:val="0"/>
        <w:tabs>
          <w:tab w:val="left" w:pos="1134"/>
        </w:tabs>
        <w:ind w:firstLine="567"/>
        <w:jc w:val="both"/>
        <w:rPr>
          <w:rFonts w:ascii="GHEA Grapalat" w:hAnsi="GHEA Grapalat"/>
          <w:sz w:val="22"/>
          <w:szCs w:val="22"/>
        </w:rPr>
      </w:pPr>
    </w:p>
    <w:p w:rsidR="00DC40C1" w:rsidRDefault="00DC40C1" w:rsidP="007E08E3">
      <w:pPr>
        <w:widowControl w:val="0"/>
        <w:tabs>
          <w:tab w:val="left" w:pos="1134"/>
        </w:tabs>
        <w:ind w:firstLine="567"/>
        <w:jc w:val="both"/>
        <w:rPr>
          <w:rFonts w:ascii="GHEA Grapalat" w:hAnsi="GHEA Grapalat"/>
          <w:sz w:val="22"/>
          <w:szCs w:val="22"/>
        </w:rPr>
      </w:pPr>
    </w:p>
    <w:p w:rsidR="00DC40C1" w:rsidRDefault="00DC40C1" w:rsidP="007E08E3">
      <w:pPr>
        <w:widowControl w:val="0"/>
        <w:tabs>
          <w:tab w:val="left" w:pos="1134"/>
        </w:tabs>
        <w:ind w:firstLine="567"/>
        <w:jc w:val="both"/>
        <w:rPr>
          <w:rFonts w:ascii="GHEA Grapalat" w:hAnsi="GHEA Grapalat"/>
          <w:sz w:val="22"/>
          <w:szCs w:val="22"/>
        </w:rPr>
      </w:pPr>
    </w:p>
    <w:p w:rsidR="00DC40C1" w:rsidRDefault="00DC40C1" w:rsidP="007E08E3">
      <w:pPr>
        <w:widowControl w:val="0"/>
        <w:tabs>
          <w:tab w:val="left" w:pos="1134"/>
        </w:tabs>
        <w:ind w:firstLine="567"/>
        <w:jc w:val="both"/>
        <w:rPr>
          <w:rFonts w:ascii="GHEA Grapalat" w:hAnsi="GHEA Grapalat"/>
          <w:sz w:val="22"/>
          <w:szCs w:val="22"/>
        </w:rPr>
      </w:pPr>
    </w:p>
    <w:p w:rsidR="00DC40C1" w:rsidRDefault="00DC40C1" w:rsidP="007E08E3">
      <w:pPr>
        <w:widowControl w:val="0"/>
        <w:tabs>
          <w:tab w:val="left" w:pos="1134"/>
        </w:tabs>
        <w:ind w:firstLine="567"/>
        <w:jc w:val="both"/>
        <w:rPr>
          <w:rFonts w:ascii="GHEA Grapalat" w:hAnsi="GHEA Grapalat"/>
          <w:sz w:val="22"/>
          <w:szCs w:val="22"/>
        </w:rPr>
      </w:pPr>
    </w:p>
    <w:p w:rsidR="00DC40C1" w:rsidRDefault="00DC40C1" w:rsidP="007E08E3">
      <w:pPr>
        <w:widowControl w:val="0"/>
        <w:tabs>
          <w:tab w:val="left" w:pos="1134"/>
        </w:tabs>
        <w:ind w:firstLine="567"/>
        <w:jc w:val="both"/>
        <w:rPr>
          <w:rFonts w:ascii="GHEA Grapalat" w:hAnsi="GHEA Grapalat"/>
          <w:sz w:val="22"/>
          <w:szCs w:val="22"/>
        </w:rPr>
      </w:pPr>
    </w:p>
    <w:p w:rsidR="00DC40C1" w:rsidRPr="00DC40C1" w:rsidRDefault="00DC40C1" w:rsidP="007E08E3">
      <w:pPr>
        <w:widowControl w:val="0"/>
        <w:tabs>
          <w:tab w:val="left" w:pos="1134"/>
        </w:tabs>
        <w:ind w:firstLine="567"/>
        <w:jc w:val="both"/>
        <w:rPr>
          <w:rFonts w:ascii="GHEA Grapalat" w:hAnsi="GHEA Grapalat"/>
          <w:sz w:val="22"/>
          <w:szCs w:val="22"/>
        </w:rPr>
      </w:pPr>
    </w:p>
    <w:p w:rsidR="002849A6" w:rsidRPr="00EC1F84" w:rsidRDefault="002849A6" w:rsidP="007E08E3">
      <w:pPr>
        <w:widowControl w:val="0"/>
        <w:tabs>
          <w:tab w:val="left" w:pos="1134"/>
        </w:tabs>
        <w:ind w:firstLine="567"/>
        <w:jc w:val="both"/>
        <w:rPr>
          <w:rFonts w:ascii="GHEA Grapalat" w:hAnsi="GHEA Grapalat"/>
          <w:sz w:val="22"/>
          <w:szCs w:val="22"/>
        </w:rPr>
      </w:pPr>
    </w:p>
    <w:tbl>
      <w:tblPr>
        <w:tblW w:w="10980" w:type="dxa"/>
        <w:jc w:val="center"/>
        <w:tblLook w:val="0000" w:firstRow="0" w:lastRow="0" w:firstColumn="0" w:lastColumn="0" w:noHBand="0" w:noVBand="0"/>
      </w:tblPr>
      <w:tblGrid>
        <w:gridCol w:w="5616"/>
        <w:gridCol w:w="5364"/>
      </w:tblGrid>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3402"/>
              </w:tabs>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C40C1">
              <w:rPr>
                <w:rFonts w:ascii="GHEA Grapalat" w:hAnsi="GHEA Grapalat"/>
                <w:b/>
              </w:rPr>
              <w:t xml:space="preserve">Муниципалитет </w:t>
            </w:r>
            <w:proofErr w:type="gramStart"/>
            <w:r w:rsidRPr="00DC40C1">
              <w:rPr>
                <w:rFonts w:ascii="GHEA Grapalat" w:hAnsi="GHEA Grapalat"/>
                <w:b/>
              </w:rPr>
              <w:t>Верина</w:t>
            </w:r>
            <w:proofErr w:type="gramEnd"/>
            <w:r w:rsidRPr="00DC40C1">
              <w:rPr>
                <w:rFonts w:ascii="GHEA Grapalat" w:hAnsi="GHEA Grapalat"/>
                <w:b/>
              </w:rPr>
              <w:t xml:space="preserve"> Арташата</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DC40C1">
              <w:rPr>
                <w:rFonts w:ascii="GHEA Grapalat" w:hAnsi="GHEA Grapalat"/>
                <w:b/>
              </w:rPr>
              <w:t>04200728</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 xml:space="preserve">Обслуживающая </w:t>
            </w:r>
            <w:r w:rsidRPr="00DC40C1">
              <w:rPr>
                <w:rFonts w:ascii="GHEA Grapalat" w:hAnsi="GHEA Grapalat"/>
              </w:rPr>
              <w:t xml:space="preserve">бенефициара Финансовая организация (банк): </w:t>
            </w:r>
            <w:r w:rsidRPr="00DC40C1">
              <w:rPr>
                <w:rFonts w:ascii="GHEA Grapalat" w:hAnsi="GHEA Grapalat"/>
                <w:b/>
              </w:rPr>
              <w:fldChar w:fldCharType="begin"/>
            </w:r>
            <w:r w:rsidRPr="00DC40C1">
              <w:rPr>
                <w:rFonts w:ascii="GHEA Grapalat" w:hAnsi="GHEA Grapalat"/>
                <w:b/>
              </w:rPr>
              <w:instrText xml:space="preserve"> MERGEFIELD Պատվիրատուի_բանկ_рус </w:instrText>
            </w:r>
            <w:r w:rsidRPr="00DC40C1">
              <w:rPr>
                <w:rFonts w:ascii="GHEA Grapalat" w:hAnsi="GHEA Grapalat"/>
                <w:b/>
              </w:rPr>
              <w:fldChar w:fldCharType="separate"/>
            </w:r>
            <w:r w:rsidRPr="00DC40C1">
              <w:rPr>
                <w:rFonts w:ascii="GHEA Grapalat" w:hAnsi="GHEA Grapalat"/>
                <w:b/>
              </w:rPr>
              <w:t>Оперативный департамент Министерства финансов РА</w:t>
            </w:r>
            <w:r w:rsidRPr="00DC40C1">
              <w:rPr>
                <w:rFonts w:ascii="GHEA Grapalat" w:hAnsi="GHEA Grapalat"/>
                <w:b/>
              </w:rPr>
              <w:fldChar w:fldCharType="end"/>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rPr>
              <w:t xml:space="preserve"> </w:t>
            </w:r>
            <w:r w:rsidRPr="00DC40C1">
              <w:rPr>
                <w:rFonts w:ascii="GHEA Grapalat" w:hAnsi="GHEA Grapalat"/>
                <w:b/>
              </w:rPr>
              <w:t>900415187070</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40C1" w:rsidRPr="00B138F3" w:rsidTr="00DC40C1">
        <w:trPr>
          <w:trHeight w:val="20"/>
          <w:jc w:val="center"/>
        </w:trPr>
        <w:tc>
          <w:tcPr>
            <w:tcW w:w="10980" w:type="dxa"/>
            <w:gridSpan w:val="2"/>
            <w:tcBorders>
              <w:top w:val="single" w:sz="4" w:space="0" w:color="auto"/>
              <w:left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B138F3" w:rsidRDefault="00DC40C1" w:rsidP="00DC40C1">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40C1" w:rsidRPr="00B138F3" w:rsidTr="00DC40C1">
        <w:trPr>
          <w:trHeight w:val="20"/>
          <w:jc w:val="center"/>
        </w:trPr>
        <w:tc>
          <w:tcPr>
            <w:tcW w:w="5616" w:type="dxa"/>
            <w:tcBorders>
              <w:top w:val="nil"/>
              <w:left w:val="single" w:sz="4" w:space="0" w:color="auto"/>
              <w:bottom w:val="single" w:sz="4" w:space="0" w:color="auto"/>
              <w:right w:val="single" w:sz="4" w:space="0" w:color="auto"/>
            </w:tcBorders>
            <w:noWrap/>
            <w:vAlign w:val="bottom"/>
          </w:tcPr>
          <w:p w:rsidR="00DC40C1" w:rsidRPr="00B138F3" w:rsidRDefault="00DC40C1" w:rsidP="00DC40C1">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C40C1" w:rsidRPr="00B138F3" w:rsidRDefault="00DC40C1" w:rsidP="00DC40C1">
            <w:pPr>
              <w:widowControl w:val="0"/>
              <w:rPr>
                <w:rFonts w:ascii="GHEA Grapalat" w:hAnsi="GHEA Grapalat" w:cs="Sylfaen"/>
              </w:rPr>
            </w:pPr>
          </w:p>
          <w:p w:rsidR="00DC40C1" w:rsidRPr="00B138F3" w:rsidRDefault="00DC40C1" w:rsidP="00DC40C1">
            <w:pPr>
              <w:widowControl w:val="0"/>
              <w:jc w:val="right"/>
              <w:rPr>
                <w:rFonts w:ascii="GHEA Grapalat" w:hAnsi="GHEA Grapalat" w:cs="Tahoma"/>
              </w:rPr>
            </w:pPr>
            <w:r w:rsidRPr="00B138F3">
              <w:rPr>
                <w:rFonts w:ascii="GHEA Grapalat" w:hAnsi="GHEA Grapalat"/>
              </w:rPr>
              <w:t>/____________________/</w:t>
            </w:r>
          </w:p>
          <w:p w:rsidR="00DC40C1" w:rsidRPr="00B138F3" w:rsidRDefault="00DC40C1" w:rsidP="00DC40C1">
            <w:pPr>
              <w:widowControl w:val="0"/>
              <w:rPr>
                <w:rFonts w:ascii="GHEA Grapalat" w:hAnsi="GHEA Grapalat" w:cs="Sylfaen"/>
              </w:rPr>
            </w:pPr>
          </w:p>
          <w:p w:rsidR="00DC40C1" w:rsidRPr="00B138F3" w:rsidRDefault="00DC40C1" w:rsidP="00DC40C1">
            <w:pPr>
              <w:widowControl w:val="0"/>
              <w:jc w:val="right"/>
              <w:rPr>
                <w:rFonts w:ascii="GHEA Grapalat" w:hAnsi="GHEA Grapalat" w:cs="Sylfaen"/>
              </w:rPr>
            </w:pPr>
            <w:r w:rsidRPr="00B138F3">
              <w:rPr>
                <w:rFonts w:ascii="GHEA Grapalat" w:hAnsi="GHEA Grapalat"/>
              </w:rPr>
              <w:t>/____________________/</w:t>
            </w:r>
          </w:p>
          <w:p w:rsidR="00DC40C1" w:rsidRPr="00B138F3" w:rsidRDefault="00DC40C1" w:rsidP="00DC40C1">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DC40C1" w:rsidRPr="00B138F3" w:rsidRDefault="00DC40C1" w:rsidP="00DC40C1">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DC40C1" w:rsidRPr="00B138F3" w:rsidRDefault="00DC40C1" w:rsidP="00DC40C1">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C40C1" w:rsidRPr="00B138F3" w:rsidRDefault="00DC40C1" w:rsidP="00DC40C1">
            <w:pPr>
              <w:widowControl w:val="0"/>
              <w:rPr>
                <w:rFonts w:ascii="GHEA Grapalat" w:hAnsi="GHEA Grapalat" w:cs="Sylfaen"/>
              </w:rPr>
            </w:pPr>
          </w:p>
          <w:p w:rsidR="00DC40C1" w:rsidRPr="00B138F3" w:rsidRDefault="00DC40C1" w:rsidP="00DC40C1">
            <w:pPr>
              <w:widowControl w:val="0"/>
              <w:jc w:val="right"/>
              <w:rPr>
                <w:rFonts w:ascii="GHEA Grapalat" w:hAnsi="GHEA Grapalat" w:cs="Sylfaen"/>
              </w:rPr>
            </w:pPr>
            <w:r w:rsidRPr="00B138F3">
              <w:rPr>
                <w:rFonts w:ascii="GHEA Grapalat" w:hAnsi="GHEA Grapalat"/>
              </w:rPr>
              <w:t>/____________________/</w:t>
            </w:r>
          </w:p>
          <w:p w:rsidR="00DC40C1" w:rsidRPr="00B138F3" w:rsidRDefault="00DC40C1" w:rsidP="00DC40C1">
            <w:pPr>
              <w:widowControl w:val="0"/>
              <w:jc w:val="right"/>
              <w:rPr>
                <w:rFonts w:ascii="GHEA Grapalat" w:hAnsi="GHEA Grapalat" w:cs="Tahoma"/>
              </w:rPr>
            </w:pPr>
          </w:p>
          <w:p w:rsidR="00DC40C1" w:rsidRPr="00B138F3" w:rsidRDefault="00DC40C1" w:rsidP="00DC40C1">
            <w:pPr>
              <w:widowControl w:val="0"/>
              <w:jc w:val="right"/>
              <w:rPr>
                <w:rFonts w:ascii="GHEA Grapalat" w:hAnsi="GHEA Grapalat" w:cs="Sylfaen"/>
              </w:rPr>
            </w:pPr>
            <w:r w:rsidRPr="00B138F3">
              <w:rPr>
                <w:rFonts w:ascii="GHEA Grapalat" w:hAnsi="GHEA Grapalat"/>
              </w:rPr>
              <w:t>/____________________/</w:t>
            </w:r>
          </w:p>
          <w:p w:rsidR="00DC40C1" w:rsidRPr="00B138F3" w:rsidRDefault="00DC40C1" w:rsidP="00DC40C1">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40C1" w:rsidRPr="00B138F3" w:rsidTr="00DC40C1">
        <w:trPr>
          <w:trHeight w:val="20"/>
          <w:jc w:val="center"/>
        </w:trPr>
        <w:tc>
          <w:tcPr>
            <w:tcW w:w="5616" w:type="dxa"/>
            <w:tcBorders>
              <w:top w:val="single" w:sz="4" w:space="0" w:color="auto"/>
              <w:left w:val="single" w:sz="4" w:space="0" w:color="auto"/>
              <w:right w:val="single" w:sz="4" w:space="0" w:color="auto"/>
            </w:tcBorders>
            <w:noWrap/>
            <w:vAlign w:val="bottom"/>
          </w:tcPr>
          <w:p w:rsidR="00DC40C1" w:rsidRPr="00B138F3" w:rsidRDefault="00DC40C1" w:rsidP="00DC40C1">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DC40C1" w:rsidRPr="00B138F3" w:rsidRDefault="00DC40C1" w:rsidP="00DC40C1">
            <w:pPr>
              <w:widowControl w:val="0"/>
              <w:rPr>
                <w:rFonts w:ascii="GHEA Grapalat" w:hAnsi="GHEA Grapalat"/>
              </w:rPr>
            </w:pPr>
          </w:p>
          <w:p w:rsidR="00DC40C1" w:rsidRPr="00B138F3" w:rsidRDefault="00DC40C1" w:rsidP="00DC40C1">
            <w:pPr>
              <w:widowControl w:val="0"/>
              <w:jc w:val="right"/>
              <w:rPr>
                <w:rFonts w:ascii="GHEA Grapalat" w:hAnsi="GHEA Grapalat" w:cs="Tahoma"/>
              </w:rPr>
            </w:pPr>
            <w:r w:rsidRPr="00B138F3">
              <w:rPr>
                <w:rFonts w:ascii="GHEA Grapalat" w:hAnsi="GHEA Grapalat"/>
              </w:rPr>
              <w:t>/____________________/</w:t>
            </w:r>
          </w:p>
          <w:p w:rsidR="00DC40C1" w:rsidRPr="00B138F3" w:rsidRDefault="00DC40C1" w:rsidP="00DC40C1">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C40C1" w:rsidRPr="00B138F3" w:rsidRDefault="00DC40C1" w:rsidP="00DC40C1">
            <w:pPr>
              <w:widowControl w:val="0"/>
              <w:rPr>
                <w:rFonts w:ascii="GHEA Grapalat" w:hAnsi="GHEA Grapalat" w:cs="Tahoma"/>
              </w:rPr>
            </w:pPr>
          </w:p>
          <w:p w:rsidR="00DC40C1" w:rsidRPr="00B138F3" w:rsidRDefault="00DC40C1" w:rsidP="00DC40C1">
            <w:pPr>
              <w:widowControl w:val="0"/>
              <w:rPr>
                <w:rFonts w:ascii="GHEA Grapalat" w:hAnsi="GHEA Grapalat" w:cs="Arial"/>
              </w:rPr>
            </w:pPr>
          </w:p>
        </w:tc>
        <w:tc>
          <w:tcPr>
            <w:tcW w:w="5364" w:type="dxa"/>
            <w:tcBorders>
              <w:top w:val="single" w:sz="4" w:space="0" w:color="auto"/>
              <w:left w:val="nil"/>
              <w:right w:val="single" w:sz="4" w:space="0" w:color="auto"/>
            </w:tcBorders>
            <w:noWrap/>
          </w:tcPr>
          <w:p w:rsidR="00DC40C1" w:rsidRPr="00B138F3" w:rsidRDefault="00DC40C1" w:rsidP="00DC40C1">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C40C1" w:rsidRPr="00B138F3" w:rsidRDefault="00DC40C1" w:rsidP="00DC40C1">
            <w:pPr>
              <w:widowControl w:val="0"/>
              <w:rPr>
                <w:rFonts w:ascii="GHEA Grapalat" w:hAnsi="GHEA Grapalat" w:cs="Tahoma"/>
              </w:rPr>
            </w:pPr>
          </w:p>
          <w:p w:rsidR="00DC40C1" w:rsidRPr="00B138F3" w:rsidRDefault="00DC40C1" w:rsidP="00DC40C1">
            <w:pPr>
              <w:widowControl w:val="0"/>
              <w:jc w:val="right"/>
              <w:rPr>
                <w:rFonts w:ascii="GHEA Grapalat" w:hAnsi="GHEA Grapalat" w:cs="Tahoma"/>
              </w:rPr>
            </w:pPr>
            <w:r w:rsidRPr="00B138F3">
              <w:rPr>
                <w:rFonts w:ascii="GHEA Grapalat" w:hAnsi="GHEA Grapalat"/>
              </w:rPr>
              <w:t>/____________________/</w:t>
            </w:r>
          </w:p>
          <w:p w:rsidR="00DC40C1" w:rsidRPr="00B138F3" w:rsidRDefault="00DC40C1" w:rsidP="00DC40C1">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DC40C1" w:rsidRPr="00B138F3" w:rsidRDefault="00DC40C1" w:rsidP="00DC40C1">
            <w:pPr>
              <w:widowControl w:val="0"/>
              <w:rPr>
                <w:rFonts w:ascii="GHEA Grapalat" w:hAnsi="GHEA Grapalat" w:cs="Arial"/>
              </w:rPr>
            </w:pPr>
          </w:p>
        </w:tc>
      </w:tr>
      <w:tr w:rsidR="00DC40C1" w:rsidRPr="00B138F3" w:rsidTr="00DC40C1">
        <w:trPr>
          <w:trHeight w:val="20"/>
          <w:jc w:val="center"/>
        </w:trPr>
        <w:tc>
          <w:tcPr>
            <w:tcW w:w="5616" w:type="dxa"/>
            <w:tcBorders>
              <w:top w:val="nil"/>
              <w:left w:val="single" w:sz="4" w:space="0" w:color="auto"/>
              <w:bottom w:val="single" w:sz="4" w:space="0" w:color="auto"/>
              <w:right w:val="single" w:sz="4" w:space="0" w:color="auto"/>
            </w:tcBorders>
            <w:noWrap/>
            <w:vAlign w:val="bottom"/>
          </w:tcPr>
          <w:p w:rsidR="00DC40C1" w:rsidRPr="00B138F3" w:rsidRDefault="00DC40C1" w:rsidP="00DC40C1">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DC40C1" w:rsidRPr="00B138F3" w:rsidRDefault="00DC40C1" w:rsidP="00DC40C1">
            <w:pPr>
              <w:widowControl w:val="0"/>
              <w:rPr>
                <w:rFonts w:ascii="GHEA Grapalat" w:hAnsi="GHEA Grapalat" w:cs="Sylfaen"/>
              </w:rPr>
            </w:pPr>
          </w:p>
          <w:p w:rsidR="00DC40C1" w:rsidRPr="00B138F3" w:rsidRDefault="00DC40C1" w:rsidP="00DC40C1">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C40C1" w:rsidRPr="00B138F3" w:rsidRDefault="00DC40C1" w:rsidP="00DC40C1">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DC40C1" w:rsidRPr="00B138F3" w:rsidRDefault="00DC40C1" w:rsidP="00DC40C1">
            <w:pPr>
              <w:widowControl w:val="0"/>
              <w:rPr>
                <w:rFonts w:ascii="GHEA Grapalat" w:hAnsi="GHEA Grapalat"/>
              </w:rPr>
            </w:pPr>
          </w:p>
          <w:p w:rsidR="00DC40C1" w:rsidRPr="00B138F3" w:rsidRDefault="00DC40C1" w:rsidP="00DC40C1">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7E08E3">
      <w:pPr>
        <w:widowControl w:val="0"/>
        <w:jc w:val="center"/>
        <w:rPr>
          <w:rFonts w:ascii="GHEA Grapalat" w:hAnsi="GHEA Grapalat" w:cs="Sylfaen"/>
        </w:rPr>
      </w:pPr>
    </w:p>
    <w:p w:rsidR="00C3421C" w:rsidRPr="00B138F3" w:rsidRDefault="00C3421C" w:rsidP="007E08E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E08E3">
      <w:pPr>
        <w:rPr>
          <w:rFonts w:ascii="GHEA Grapalat" w:hAnsi="GHEA Grapalat" w:cs="Sylfaen"/>
        </w:rPr>
      </w:pPr>
      <w:r w:rsidRPr="00B138F3">
        <w:rPr>
          <w:rFonts w:ascii="GHEA Grapalat" w:hAnsi="GHEA Grapalat" w:cs="Sylfaen"/>
        </w:rPr>
        <w:br w:type="page"/>
      </w:r>
    </w:p>
    <w:p w:rsidR="00C3421C" w:rsidRPr="00B138F3" w:rsidRDefault="00C3421C" w:rsidP="007E08E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C40C1"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proofErr w:type="gramStart"/>
            <w:r w:rsidRPr="00DC40C1">
              <w:rPr>
                <w:rFonts w:ascii="GHEA Grapalat" w:hAnsi="GHEA Grapalat"/>
                <w:sz w:val="12"/>
                <w:szCs w:val="12"/>
              </w:rPr>
              <w:t>П</w:t>
            </w:r>
            <w:proofErr w:type="gramEnd"/>
            <w:r w:rsidRPr="00DC40C1">
              <w:rPr>
                <w:rFonts w:ascii="GHEA Grapalat" w:hAnsi="GHEA Grapalat"/>
                <w:sz w:val="12"/>
                <w:szCs w:val="12"/>
              </w:rPr>
              <w:t>/Н</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Наличие указанного поля/</w:t>
            </w:r>
          </w:p>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 xml:space="preserve">Требование о заполнении реквизита </w:t>
            </w:r>
          </w:p>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Сторона,</w:t>
            </w:r>
          </w:p>
          <w:p w:rsidR="00C3421C" w:rsidRPr="00DC40C1" w:rsidRDefault="00C3421C" w:rsidP="007E08E3">
            <w:pPr>
              <w:widowControl w:val="0"/>
              <w:jc w:val="center"/>
              <w:rPr>
                <w:rFonts w:ascii="GHEA Grapalat" w:hAnsi="GHEA Grapalat"/>
                <w:b/>
                <w:sz w:val="12"/>
                <w:szCs w:val="12"/>
              </w:rPr>
            </w:pPr>
            <w:proofErr w:type="gramStart"/>
            <w:r w:rsidRPr="00DC40C1">
              <w:rPr>
                <w:rFonts w:ascii="GHEA Grapalat" w:hAnsi="GHEA Grapalat"/>
                <w:b/>
                <w:sz w:val="12"/>
                <w:szCs w:val="12"/>
              </w:rPr>
              <w:t>заполняющая</w:t>
            </w:r>
            <w:proofErr w:type="gramEnd"/>
            <w:r w:rsidRPr="00DC40C1">
              <w:rPr>
                <w:rFonts w:ascii="GHEA Grapalat" w:hAnsi="GHEA Grapalat"/>
                <w:b/>
                <w:sz w:val="12"/>
                <w:szCs w:val="12"/>
              </w:rPr>
              <w:t xml:space="preserve"> реквизит </w:t>
            </w:r>
          </w:p>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бенефициар или плательщик</w:t>
            </w:r>
          </w:p>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(в связи с процессом закупки)</w:t>
            </w:r>
          </w:p>
        </w:tc>
      </w:tr>
      <w:tr w:rsidR="00B138F3" w:rsidRPr="00DC40C1"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b/>
                <w:sz w:val="12"/>
                <w:szCs w:val="12"/>
              </w:rPr>
            </w:pPr>
            <w:r w:rsidRPr="00DC40C1">
              <w:rPr>
                <w:rFonts w:ascii="GHEA Grapalat" w:hAnsi="GHEA Grapalat"/>
                <w:b/>
                <w:sz w:val="12"/>
                <w:szCs w:val="12"/>
              </w:rPr>
              <w:t>5</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на документе заранее заполнено "Платежное требование"</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both"/>
              <w:rPr>
                <w:rFonts w:ascii="GHEA Grapalat" w:hAnsi="GHEA Grapalat"/>
                <w:sz w:val="12"/>
                <w:szCs w:val="12"/>
              </w:rPr>
            </w:pPr>
            <w:r w:rsidRPr="00DC40C1">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бенефициаром при представлении платежного требования в банк плательщика</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both"/>
              <w:rPr>
                <w:rFonts w:ascii="GHEA Grapalat" w:hAnsi="GHEA Grapalat"/>
                <w:sz w:val="12"/>
                <w:szCs w:val="12"/>
              </w:rPr>
            </w:pPr>
            <w:r w:rsidRPr="00DC40C1">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бенефициаром в день представления платежного требования в банк плательщика </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both"/>
              <w:rPr>
                <w:rFonts w:ascii="GHEA Grapalat" w:hAnsi="GHEA Grapalat"/>
                <w:sz w:val="12"/>
                <w:szCs w:val="12"/>
              </w:rPr>
            </w:pPr>
            <w:r w:rsidRPr="00DC40C1">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 заполняется)</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плательщиком </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w:t>
            </w:r>
            <w:proofErr w:type="gramStart"/>
            <w:r w:rsidRPr="00DC40C1">
              <w:rPr>
                <w:rFonts w:ascii="GHEA Grapalat" w:hAnsi="GHEA Grapalat"/>
                <w:sz w:val="12"/>
                <w:szCs w:val="12"/>
              </w:rPr>
              <w:t>предусмотрена</w:t>
            </w:r>
            <w:proofErr w:type="gramEnd"/>
            <w:r w:rsidRPr="00DC40C1">
              <w:rPr>
                <w:rFonts w:ascii="GHEA Grapalat" w:hAnsi="GHEA Grapalat"/>
                <w:sz w:val="12"/>
                <w:szCs w:val="12"/>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 заполняется и не применяется)</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17.</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C40C1">
              <w:rPr>
                <w:rFonts w:ascii="GHEA Grapalat" w:hAnsi="GHEA Grapalat"/>
                <w:sz w:val="12"/>
                <w:szCs w:val="12"/>
              </w:rPr>
              <w:t>представляет Платежное требование в обслуживающий плательщика Банк заполняется</w:t>
            </w:r>
            <w:proofErr w:type="gramEnd"/>
            <w:r w:rsidRPr="00DC40C1">
              <w:rPr>
                <w:rFonts w:ascii="GHEA Grapalat" w:hAnsi="GHEA Grapalat"/>
                <w:sz w:val="12"/>
                <w:szCs w:val="12"/>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бенефициаром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Del="0010680B" w:rsidRDefault="00C3421C" w:rsidP="007E08E3">
            <w:pPr>
              <w:widowControl w:val="0"/>
              <w:jc w:val="center"/>
              <w:rPr>
                <w:rFonts w:ascii="GHEA Grapalat" w:hAnsi="GHEA Grapalat"/>
                <w:sz w:val="12"/>
                <w:szCs w:val="12"/>
              </w:rPr>
            </w:pPr>
            <w:r w:rsidRPr="00DC40C1">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cs="Sylfaen"/>
                <w:sz w:val="12"/>
                <w:szCs w:val="12"/>
              </w:rPr>
            </w:pPr>
            <w:r w:rsidRPr="00DC40C1">
              <w:rPr>
                <w:rFonts w:ascii="GHEA Grapalat" w:hAnsi="GHEA Grapalat"/>
                <w:sz w:val="12"/>
                <w:szCs w:val="12"/>
              </w:rPr>
              <w:t xml:space="preserve">обязательно </w:t>
            </w:r>
          </w:p>
          <w:p w:rsidR="00C3421C" w:rsidRPr="00DC40C1" w:rsidRDefault="00C3421C" w:rsidP="007E08E3">
            <w:pPr>
              <w:widowControl w:val="0"/>
              <w:jc w:val="center"/>
              <w:rPr>
                <w:rFonts w:ascii="GHEA Grapalat" w:hAnsi="GHEA Grapalat" w:cs="Sylfaen"/>
                <w:sz w:val="12"/>
                <w:szCs w:val="12"/>
              </w:rPr>
            </w:pPr>
            <w:r w:rsidRPr="00DC40C1">
              <w:rPr>
                <w:rFonts w:ascii="GHEA Grapalat" w:hAnsi="GHEA Grapalat"/>
                <w:sz w:val="12"/>
                <w:szCs w:val="12"/>
              </w:rPr>
              <w:t xml:space="preserve">заполняются слова "акцептованный платеж",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заранее заполняется бенефициаром </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бенефициаром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21.а.</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подписывается плательщиком или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проставляется электронная подпись плательщика</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при наличии печати, когда плательщик представляет Требование в бумажной форме</w:t>
            </w:r>
          </w:p>
          <w:p w:rsidR="00C3421C" w:rsidRPr="00DC40C1" w:rsidRDefault="00C3421C" w:rsidP="007E08E3">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скрепляется печатью плательщика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при представлении в бумажной форме</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подписывается бенефициаром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скрепляется печатью бенефициара </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при представлении в банк в бумажной форме</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подпись сотрудника обслуживающей плательщика </w:t>
            </w:r>
            <w:r w:rsidRPr="00DC40C1">
              <w:rPr>
                <w:rFonts w:ascii="GHEA Grapalat" w:hAnsi="GHEA Grapalat"/>
                <w:sz w:val="12"/>
                <w:szCs w:val="12"/>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в случае если Платежное требование представлено в </w:t>
            </w:r>
            <w:r w:rsidRPr="00DC40C1">
              <w:rPr>
                <w:rFonts w:ascii="GHEA Grapalat" w:hAnsi="GHEA Grapalat"/>
                <w:sz w:val="12"/>
                <w:szCs w:val="1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p>
        </w:tc>
      </w:tr>
      <w:tr w:rsidR="00FF3DE9"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24.в</w:t>
            </w:r>
          </w:p>
        </w:tc>
        <w:tc>
          <w:tcPr>
            <w:tcW w:w="1938"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C3421C" w:rsidRPr="00DC40C1" w:rsidRDefault="00C3421C"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C40C1" w:rsidRDefault="00C3421C" w:rsidP="007E08E3">
            <w:pPr>
              <w:widowControl w:val="0"/>
              <w:jc w:val="center"/>
              <w:rPr>
                <w:rFonts w:ascii="GHEA Grapalat" w:hAnsi="GHEA Grapalat"/>
                <w:sz w:val="12"/>
                <w:szCs w:val="12"/>
              </w:rPr>
            </w:pPr>
          </w:p>
        </w:tc>
      </w:tr>
    </w:tbl>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1005B0" w:rsidRPr="00B138F3" w:rsidRDefault="001005B0" w:rsidP="007E08E3">
      <w:pPr>
        <w:widowControl w:val="0"/>
        <w:ind w:left="567" w:right="565"/>
        <w:jc w:val="center"/>
        <w:rPr>
          <w:rFonts w:ascii="GHEA Grapalat" w:hAnsi="GHEA Grapalat"/>
          <w:b/>
        </w:rPr>
      </w:pPr>
    </w:p>
    <w:p w:rsidR="00F331AD" w:rsidRPr="002A4554" w:rsidRDefault="00F331AD"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8D24C2" w:rsidRPr="00230D36" w:rsidRDefault="008D24C2" w:rsidP="007E08E3">
      <w:pPr>
        <w:widowControl w:val="0"/>
        <w:ind w:firstLine="567"/>
        <w:jc w:val="right"/>
        <w:rPr>
          <w:rFonts w:ascii="GHEA Grapalat" w:hAnsi="GHEA Grapalat"/>
          <w:b/>
        </w:rPr>
      </w:pPr>
    </w:p>
    <w:p w:rsidR="00DC40C1" w:rsidRDefault="00DC40C1">
      <w:pPr>
        <w:rPr>
          <w:rFonts w:ascii="GHEA Grapalat" w:hAnsi="GHEA Grapalat"/>
          <w:b/>
        </w:rPr>
      </w:pPr>
      <w:r>
        <w:rPr>
          <w:rFonts w:ascii="GHEA Grapalat" w:hAnsi="GHEA Grapalat"/>
          <w:b/>
        </w:rPr>
        <w:br w:type="page"/>
      </w:r>
    </w:p>
    <w:p w:rsidR="00235549" w:rsidRPr="00B138F3" w:rsidRDefault="00235549" w:rsidP="007E08E3">
      <w:pPr>
        <w:widowControl w:val="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7E08E3">
      <w:pPr>
        <w:pStyle w:val="31"/>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E08E3" w:rsidRPr="007E08E3">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8B61B5" w:rsidRPr="008B61B5">
        <w:rPr>
          <w:rFonts w:ascii="GHEA Grapalat" w:hAnsi="GHEA Grapalat"/>
          <w:b/>
          <w:sz w:val="24"/>
          <w:szCs w:val="24"/>
        </w:rPr>
        <w:t>AMVAH-GH-ASHDZB-20/02</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9"/>
        <w:t>*</w:t>
      </w:r>
    </w:p>
    <w:p w:rsidR="001005B0" w:rsidRPr="00B138F3" w:rsidRDefault="001005B0" w:rsidP="007E08E3">
      <w:pPr>
        <w:widowControl w:val="0"/>
        <w:ind w:left="567" w:right="565"/>
        <w:jc w:val="center"/>
        <w:rPr>
          <w:rFonts w:ascii="GHEA Grapalat" w:hAnsi="GHEA Grapalat"/>
          <w:b/>
        </w:rPr>
      </w:pPr>
    </w:p>
    <w:p w:rsidR="0075061D" w:rsidRPr="00B138F3" w:rsidRDefault="0075061D" w:rsidP="007E08E3">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E08E3">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7E08E3">
      <w:pPr>
        <w:widowControl w:val="0"/>
        <w:ind w:left="567" w:right="565"/>
        <w:jc w:val="center"/>
        <w:rPr>
          <w:rFonts w:ascii="GHEA Grapalat" w:hAnsi="GHEA Grapalat"/>
          <w:b/>
        </w:rPr>
      </w:pPr>
    </w:p>
    <w:p w:rsidR="005B3A59" w:rsidRPr="00B138F3" w:rsidRDefault="005B3A59" w:rsidP="007E08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7E08E3">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7E08E3">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7E08E3">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7E08E3">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7E08E3">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7E08E3">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7E08E3">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7E08E3">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7E08E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7E08E3">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7E08E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7E08E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7E08E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F0C97" w:rsidRDefault="005B3A59" w:rsidP="007E08E3">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FF0C97">
        <w:rPr>
          <w:rFonts w:ascii="GHEA Grapalat" w:eastAsiaTheme="minorHAnsi" w:hAnsi="GHEA Grapalat" w:cstheme="minorBidi"/>
        </w:rPr>
        <w:t>5. Гарантия действует со дня вступления в силу договора N_____________________</w:t>
      </w:r>
      <w:r w:rsidR="00C30BFB" w:rsidRPr="00FF0C97">
        <w:rPr>
          <w:rFonts w:ascii="GHEA Grapalat" w:eastAsiaTheme="minorHAnsi" w:hAnsi="GHEA Grapalat" w:cstheme="minorBidi"/>
        </w:rPr>
        <w:t xml:space="preserve"> </w:t>
      </w:r>
    </w:p>
    <w:p w:rsidR="005B3A59" w:rsidRPr="00FF0C97" w:rsidRDefault="005B3A59" w:rsidP="007E08E3">
      <w:pPr>
        <w:pStyle w:val="af4"/>
        <w:shd w:val="clear" w:color="auto" w:fill="FFFFFF"/>
        <w:spacing w:before="0" w:beforeAutospacing="0" w:after="0" w:afterAutospacing="0"/>
        <w:contextualSpacing/>
        <w:jc w:val="right"/>
        <w:rPr>
          <w:rFonts w:ascii="GHEA Grapalat" w:eastAsiaTheme="minorHAnsi" w:hAnsi="GHEA Grapalat" w:cstheme="minorBidi"/>
          <w:sz w:val="18"/>
          <w:szCs w:val="18"/>
        </w:rPr>
      </w:pPr>
      <w:r w:rsidRPr="00FF0C97">
        <w:rPr>
          <w:rFonts w:eastAsiaTheme="minorHAnsi" w:cstheme="minorBidi"/>
        </w:rPr>
        <w:t xml:space="preserve"> </w:t>
      </w:r>
      <w:r w:rsidRPr="00FF0C97">
        <w:rPr>
          <w:rFonts w:eastAsiaTheme="minorHAnsi" w:cstheme="minorBidi"/>
          <w:lang w:val="hy-AM"/>
        </w:rPr>
        <w:t xml:space="preserve"> </w:t>
      </w:r>
      <w:r w:rsidRPr="00FF0C97">
        <w:rPr>
          <w:rFonts w:ascii="GHEA Grapalat" w:eastAsiaTheme="minorHAnsi" w:hAnsi="GHEA Grapalat" w:cstheme="minorBidi"/>
          <w:sz w:val="18"/>
          <w:szCs w:val="18"/>
        </w:rPr>
        <w:t xml:space="preserve">номер </w:t>
      </w:r>
      <w:proofErr w:type="gramStart"/>
      <w:r w:rsidRPr="00FF0C97">
        <w:rPr>
          <w:rFonts w:ascii="GHEA Grapalat" w:eastAsiaTheme="minorHAnsi" w:hAnsi="GHEA Grapalat" w:cstheme="minorBidi"/>
          <w:sz w:val="18"/>
          <w:szCs w:val="18"/>
        </w:rPr>
        <w:t>заключаемого</w:t>
      </w:r>
      <w:proofErr w:type="gramEnd"/>
      <w:r w:rsidRPr="00FF0C97">
        <w:rPr>
          <w:rFonts w:ascii="GHEA Grapalat" w:eastAsiaTheme="minorHAnsi" w:hAnsi="GHEA Grapalat" w:cstheme="minorBidi"/>
          <w:sz w:val="18"/>
          <w:szCs w:val="18"/>
        </w:rPr>
        <w:t xml:space="preserve"> </w:t>
      </w:r>
      <w:proofErr w:type="spellStart"/>
      <w:r w:rsidRPr="00FF0C97">
        <w:rPr>
          <w:rFonts w:ascii="GHEA Grapalat" w:eastAsiaTheme="minorHAnsi" w:hAnsi="GHEA Grapalat" w:cstheme="minorBidi"/>
          <w:sz w:val="18"/>
          <w:szCs w:val="18"/>
        </w:rPr>
        <w:t>договара</w:t>
      </w:r>
      <w:proofErr w:type="spellEnd"/>
    </w:p>
    <w:p w:rsidR="00EF4569" w:rsidRPr="00DC2360" w:rsidRDefault="007A2B76" w:rsidP="007E08E3">
      <w:pPr>
        <w:pStyle w:val="af4"/>
        <w:shd w:val="clear" w:color="auto" w:fill="FFFFFF"/>
        <w:spacing w:before="0" w:beforeAutospacing="0" w:after="0" w:afterAutospacing="0"/>
        <w:contextualSpacing/>
        <w:jc w:val="both"/>
        <w:rPr>
          <w:rFonts w:ascii="GHEA Grapalat" w:eastAsiaTheme="minorHAnsi" w:hAnsi="GHEA Grapalat" w:cstheme="minorBidi"/>
        </w:rPr>
      </w:pPr>
      <w:r w:rsidRPr="00FF0C97">
        <w:rPr>
          <w:rFonts w:ascii="GHEA Grapalat" w:eastAsiaTheme="minorHAnsi" w:hAnsi="GHEA Grapalat" w:cstheme="minorBidi"/>
        </w:rPr>
        <w:t xml:space="preserve">заключенного между бенефициаром и </w:t>
      </w:r>
      <w:proofErr w:type="spellStart"/>
      <w:r w:rsidRPr="00FF0C97">
        <w:rPr>
          <w:rFonts w:ascii="GHEA Grapalat" w:eastAsiaTheme="minorHAnsi" w:hAnsi="GHEA Grapalat" w:cstheme="minorBidi"/>
        </w:rPr>
        <w:t>приципалом</w:t>
      </w:r>
      <w:proofErr w:type="spellEnd"/>
      <w:r w:rsidR="00AE7CCC" w:rsidRPr="00FF0C97">
        <w:rPr>
          <w:rFonts w:ascii="GHEA Grapalat" w:eastAsiaTheme="minorHAnsi" w:hAnsi="GHEA Grapalat" w:cstheme="minorBidi"/>
        </w:rPr>
        <w:t xml:space="preserve"> до двадцатого рабочего дня, следующего за </w:t>
      </w:r>
      <w:r w:rsidR="005B56BF" w:rsidRPr="00FF0C97">
        <w:rPr>
          <w:rFonts w:ascii="GHEA Grapalat" w:eastAsiaTheme="minorHAnsi" w:hAnsi="GHEA Grapalat" w:cstheme="minorBidi"/>
        </w:rPr>
        <w:t xml:space="preserve">последним днем </w:t>
      </w:r>
      <w:r w:rsidR="005B56BF" w:rsidRPr="00FF0C97">
        <w:rPr>
          <w:rFonts w:ascii="GHEA Grapalat" w:eastAsiaTheme="minorHAnsi" w:hAnsi="GHEA Grapalat" w:cstheme="minorBidi"/>
          <w:lang w:val="hy-AM"/>
        </w:rPr>
        <w:t xml:space="preserve">полного </w:t>
      </w:r>
      <w:r w:rsidR="005B56BF" w:rsidRPr="00FF0C97">
        <w:rPr>
          <w:rFonts w:ascii="GHEA Grapalat" w:eastAsiaTheme="minorHAnsi" w:hAnsi="GHEA Grapalat" w:cstheme="minorBidi"/>
        </w:rPr>
        <w:t xml:space="preserve">выполнения взятых </w:t>
      </w:r>
      <w:proofErr w:type="spellStart"/>
      <w:r w:rsidR="005B56BF" w:rsidRPr="00FF0C97">
        <w:rPr>
          <w:rFonts w:ascii="GHEA Grapalat" w:eastAsiaTheme="minorHAnsi" w:hAnsi="GHEA Grapalat" w:cstheme="minorBidi"/>
        </w:rPr>
        <w:t>приципалом</w:t>
      </w:r>
      <w:proofErr w:type="spellEnd"/>
      <w:r w:rsidR="00B1092A" w:rsidRPr="00B1092A">
        <w:rPr>
          <w:rFonts w:ascii="GHEA Grapalat" w:eastAsiaTheme="minorHAnsi" w:hAnsi="GHEA Grapalat" w:cstheme="minorBidi"/>
        </w:rPr>
        <w:t xml:space="preserve"> </w:t>
      </w:r>
      <w:r w:rsidR="002D1535" w:rsidRPr="00B1092A">
        <w:rPr>
          <w:rFonts w:ascii="GHEA Grapalat" w:eastAsiaTheme="minorHAnsi" w:hAnsi="GHEA Grapalat" w:cstheme="minorBidi"/>
        </w:rPr>
        <w:t>на себя</w:t>
      </w:r>
      <w:r w:rsidR="002D1535" w:rsidRPr="00FF0C97">
        <w:rPr>
          <w:rFonts w:ascii="GHEA Grapalat" w:eastAsiaTheme="minorHAnsi" w:hAnsi="GHEA Grapalat" w:cstheme="minorBidi"/>
        </w:rPr>
        <w:t xml:space="preserve"> </w:t>
      </w:r>
      <w:r w:rsidR="005B56BF" w:rsidRPr="00FF0C97">
        <w:rPr>
          <w:rFonts w:ascii="GHEA Grapalat" w:eastAsiaTheme="minorHAnsi" w:hAnsi="GHEA Grapalat" w:cstheme="minorBidi"/>
        </w:rPr>
        <w:t>обязательств, включительно.</w:t>
      </w:r>
    </w:p>
    <w:p w:rsidR="005B56BF" w:rsidRPr="00DC2360" w:rsidRDefault="005B56BF" w:rsidP="007E08E3">
      <w:pPr>
        <w:pStyle w:val="af4"/>
        <w:shd w:val="clear" w:color="auto" w:fill="FFFFFF"/>
        <w:spacing w:before="0" w:beforeAutospacing="0" w:after="0" w:afterAutospacing="0"/>
        <w:contextualSpacing/>
        <w:jc w:val="both"/>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7E08E3">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7"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5B3A59" w:rsidRPr="00B138F3" w:rsidRDefault="005B3A59"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7E08E3">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7E08E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7E08E3">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7E08E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7E08E3">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7E08E3">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7E08E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7E08E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7E08E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7E08E3">
      <w:pPr>
        <w:widowControl w:val="0"/>
        <w:jc w:val="right"/>
        <w:rPr>
          <w:rFonts w:ascii="GHEA Grapalat" w:hAnsi="GHEA Grapalat"/>
          <w:i/>
        </w:rPr>
      </w:pPr>
    </w:p>
    <w:p w:rsidR="00F331AD" w:rsidRPr="002A4554" w:rsidRDefault="00F331AD" w:rsidP="007E08E3">
      <w:pPr>
        <w:widowControl w:val="0"/>
        <w:jc w:val="right"/>
        <w:rPr>
          <w:rFonts w:ascii="GHEA Grapalat" w:hAnsi="GHEA Grapalat"/>
          <w:i/>
        </w:rPr>
      </w:pPr>
    </w:p>
    <w:p w:rsidR="00F331AD" w:rsidRPr="002A4554" w:rsidRDefault="00F331AD" w:rsidP="007E08E3">
      <w:pPr>
        <w:widowControl w:val="0"/>
        <w:jc w:val="right"/>
        <w:rPr>
          <w:rFonts w:ascii="GHEA Grapalat" w:hAnsi="GHEA Grapalat"/>
          <w:i/>
        </w:rPr>
      </w:pPr>
    </w:p>
    <w:p w:rsidR="00F331AD" w:rsidRPr="002A4554" w:rsidRDefault="00F331AD" w:rsidP="007E08E3">
      <w:pPr>
        <w:widowControl w:val="0"/>
        <w:jc w:val="right"/>
        <w:rPr>
          <w:rFonts w:ascii="GHEA Grapalat" w:hAnsi="GHEA Grapalat"/>
          <w:i/>
        </w:rPr>
      </w:pPr>
    </w:p>
    <w:p w:rsidR="00F331AD" w:rsidRPr="002A4554" w:rsidRDefault="00F331AD" w:rsidP="007E08E3">
      <w:pPr>
        <w:widowControl w:val="0"/>
        <w:jc w:val="right"/>
        <w:rPr>
          <w:rFonts w:ascii="GHEA Grapalat" w:hAnsi="GHEA Grapalat"/>
          <w:i/>
        </w:rPr>
      </w:pPr>
    </w:p>
    <w:p w:rsidR="00F331AD" w:rsidRPr="002A4554" w:rsidRDefault="00F331AD" w:rsidP="007E08E3">
      <w:pPr>
        <w:widowControl w:val="0"/>
        <w:jc w:val="right"/>
        <w:rPr>
          <w:rFonts w:ascii="GHEA Grapalat" w:hAnsi="GHEA Grapalat"/>
          <w:i/>
        </w:rPr>
      </w:pPr>
    </w:p>
    <w:p w:rsidR="00F331AD" w:rsidRPr="002A4554" w:rsidRDefault="00F331AD" w:rsidP="007E08E3">
      <w:pPr>
        <w:widowControl w:val="0"/>
        <w:jc w:val="right"/>
        <w:rPr>
          <w:rFonts w:ascii="GHEA Grapalat" w:hAnsi="GHEA Grapalat"/>
          <w:i/>
        </w:rPr>
      </w:pPr>
    </w:p>
    <w:p w:rsidR="00D24392" w:rsidRPr="005F2C25" w:rsidRDefault="00D24392" w:rsidP="007E08E3">
      <w:pPr>
        <w:widowControl w:val="0"/>
        <w:jc w:val="right"/>
        <w:rPr>
          <w:rFonts w:ascii="GHEA Grapalat" w:hAnsi="GHEA Grapalat"/>
          <w:i/>
        </w:rPr>
      </w:pPr>
    </w:p>
    <w:p w:rsidR="00D24392" w:rsidRPr="005F2C25" w:rsidRDefault="00D24392" w:rsidP="007E08E3">
      <w:pPr>
        <w:widowControl w:val="0"/>
        <w:jc w:val="right"/>
        <w:rPr>
          <w:rFonts w:ascii="GHEA Grapalat" w:hAnsi="GHEA Grapalat"/>
          <w:i/>
        </w:rPr>
      </w:pPr>
    </w:p>
    <w:p w:rsidR="00DC40C1" w:rsidRDefault="00DC40C1">
      <w:pPr>
        <w:rPr>
          <w:rFonts w:ascii="GHEA Grapalat" w:hAnsi="GHEA Grapalat"/>
          <w:i/>
        </w:rPr>
      </w:pPr>
      <w:r>
        <w:rPr>
          <w:rFonts w:ascii="GHEA Grapalat" w:hAnsi="GHEA Grapalat"/>
          <w:i/>
        </w:rPr>
        <w:br w:type="page"/>
      </w:r>
    </w:p>
    <w:p w:rsidR="000A214C" w:rsidRPr="00B138F3" w:rsidRDefault="000A214C" w:rsidP="007E08E3">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7E08E3">
      <w:pPr>
        <w:widowControl w:val="0"/>
        <w:jc w:val="right"/>
        <w:rPr>
          <w:rFonts w:ascii="GHEA Grapalat" w:hAnsi="GHEA Grapalat" w:cs="GHEA Grapalat"/>
          <w:i/>
        </w:rPr>
      </w:pPr>
      <w:r w:rsidRPr="00B138F3">
        <w:rPr>
          <w:rFonts w:ascii="GHEA Grapalat" w:hAnsi="GHEA Grapalat"/>
          <w:i/>
        </w:rPr>
        <w:t xml:space="preserve">к Приглашению на </w:t>
      </w:r>
      <w:r w:rsidR="007E08E3" w:rsidRPr="007E08E3">
        <w:rPr>
          <w:rFonts w:ascii="GHEA Grapalat" w:hAnsi="GHEA Grapalat"/>
          <w:b/>
          <w:i/>
        </w:rPr>
        <w:t>запрос котировок</w:t>
      </w:r>
      <w:r w:rsidRPr="00B138F3">
        <w:rPr>
          <w:rFonts w:ascii="GHEA Grapalat" w:hAnsi="GHEA Grapalat"/>
          <w:i/>
        </w:rPr>
        <w:br/>
        <w:t>под кодом "</w:t>
      </w:r>
      <w:r w:rsidR="008B61B5" w:rsidRPr="008B61B5">
        <w:rPr>
          <w:rFonts w:ascii="GHEA Grapalat" w:hAnsi="GHEA Grapalat"/>
          <w:b/>
          <w:i/>
        </w:rPr>
        <w:t>AMVAH-GH-ASHDZB-20/02</w:t>
      </w:r>
      <w:r w:rsidRPr="00B138F3">
        <w:rPr>
          <w:rFonts w:ascii="GHEA Grapalat" w:hAnsi="GHEA Grapalat"/>
          <w:i/>
        </w:rPr>
        <w:t>"</w:t>
      </w:r>
      <w:r w:rsidRPr="00B138F3">
        <w:rPr>
          <w:rStyle w:val="af6"/>
          <w:rFonts w:ascii="GHEA Grapalat" w:hAnsi="GHEA Grapalat"/>
          <w:i/>
        </w:rPr>
        <w:footnoteReference w:customMarkFollows="1" w:id="10"/>
        <w:t>*</w:t>
      </w:r>
    </w:p>
    <w:p w:rsidR="00AF4211" w:rsidRPr="002A4554" w:rsidRDefault="00AF4211" w:rsidP="007E08E3">
      <w:pPr>
        <w:widowControl w:val="0"/>
        <w:jc w:val="center"/>
        <w:rPr>
          <w:rFonts w:ascii="GHEA Grapalat" w:hAnsi="GHEA Grapalat"/>
          <w:b/>
        </w:rPr>
      </w:pPr>
    </w:p>
    <w:p w:rsidR="000A214C" w:rsidRPr="00B138F3" w:rsidRDefault="000A214C" w:rsidP="007E08E3">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7E08E3">
      <w:pPr>
        <w:widowControl w:val="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7E08E3">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7E08E3">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1"/>
              <w:t>**</w:t>
            </w:r>
          </w:p>
        </w:tc>
      </w:tr>
    </w:tbl>
    <w:p w:rsidR="000A214C" w:rsidRPr="00B138F3" w:rsidRDefault="000A214C" w:rsidP="007E08E3">
      <w:pPr>
        <w:widowControl w:val="0"/>
        <w:rPr>
          <w:rFonts w:ascii="GHEA Grapalat" w:hAnsi="GHEA Grapalat" w:cs="GHEA Grapalat"/>
          <w:b/>
        </w:rPr>
      </w:pPr>
    </w:p>
    <w:p w:rsidR="000A214C" w:rsidRPr="00B138F3" w:rsidRDefault="000A214C" w:rsidP="007E08E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7E08E3">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7E08E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7E08E3">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7E08E3">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C40C1" w:rsidRDefault="00DC40C1" w:rsidP="007E08E3">
      <w:pPr>
        <w:widowControl w:val="0"/>
        <w:jc w:val="center"/>
        <w:rPr>
          <w:rFonts w:ascii="GHEA Grapalat" w:hAnsi="GHEA Grapalat"/>
          <w:b/>
        </w:rPr>
      </w:pPr>
    </w:p>
    <w:p w:rsidR="000A214C" w:rsidRPr="00B138F3" w:rsidRDefault="000A214C" w:rsidP="007E08E3">
      <w:pPr>
        <w:widowControl w:val="0"/>
        <w:jc w:val="center"/>
        <w:rPr>
          <w:rFonts w:ascii="GHEA Grapalat" w:hAnsi="GHEA Grapalat" w:cs="GHEA Grapalat"/>
          <w:b/>
          <w:bCs/>
        </w:rPr>
      </w:pPr>
      <w:r w:rsidRPr="00B138F3">
        <w:rPr>
          <w:rFonts w:ascii="GHEA Grapalat" w:hAnsi="GHEA Grapalat"/>
          <w:b/>
        </w:rPr>
        <w:t>1. Предмет соглашения</w:t>
      </w:r>
    </w:p>
    <w:p w:rsidR="00DC40C1" w:rsidRPr="00DC40C1" w:rsidRDefault="00DC40C1" w:rsidP="00DC40C1">
      <w:pPr>
        <w:widowControl w:val="0"/>
        <w:tabs>
          <w:tab w:val="left" w:pos="567"/>
        </w:tabs>
        <w:jc w:val="both"/>
        <w:rPr>
          <w:rFonts w:ascii="GHEA Grapalat" w:hAnsi="GHEA Grapalat"/>
          <w:spacing w:val="-6"/>
          <w:sz w:val="22"/>
          <w:szCs w:val="22"/>
        </w:rPr>
      </w:pPr>
      <w:r>
        <w:rPr>
          <w:rFonts w:ascii="GHEA Grapalat" w:hAnsi="GHEA Grapalat"/>
          <w:sz w:val="22"/>
          <w:szCs w:val="22"/>
        </w:rPr>
        <w:t xml:space="preserve">         </w:t>
      </w: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proofErr w:type="gramStart"/>
      <w:r w:rsidRPr="00B138F3">
        <w:rPr>
          <w:rFonts w:ascii="GHEA Grapalat" w:hAnsi="GHEA Grapalat"/>
          <w:spacing w:val="-6"/>
          <w:sz w:val="22"/>
          <w:szCs w:val="22"/>
        </w:rPr>
        <w:t xml:space="preserve">Компания участвует в организованной </w:t>
      </w:r>
      <w:r>
        <w:rPr>
          <w:rFonts w:ascii="GHEA Grapalat" w:hAnsi="GHEA Grapalat"/>
          <w:spacing w:val="-6"/>
          <w:sz w:val="22"/>
          <w:szCs w:val="22"/>
        </w:rPr>
        <w:t xml:space="preserve"> </w:t>
      </w:r>
      <w:r w:rsidRPr="00DC40C1">
        <w:rPr>
          <w:rFonts w:ascii="GHEA Grapalat" w:hAnsi="GHEA Grapalat"/>
          <w:b/>
          <w:spacing w:val="-6"/>
          <w:sz w:val="22"/>
          <w:szCs w:val="22"/>
        </w:rPr>
        <w:t>Муниципалитет</w:t>
      </w:r>
      <w:r>
        <w:rPr>
          <w:rFonts w:ascii="GHEA Grapalat" w:hAnsi="GHEA Grapalat"/>
          <w:b/>
          <w:spacing w:val="-6"/>
          <w:sz w:val="22"/>
          <w:szCs w:val="22"/>
        </w:rPr>
        <w:t xml:space="preserve"> </w:t>
      </w:r>
      <w:r w:rsidRPr="00DC40C1">
        <w:rPr>
          <w:rFonts w:ascii="GHEA Grapalat" w:hAnsi="GHEA Grapalat"/>
          <w:b/>
          <w:spacing w:val="-6"/>
          <w:sz w:val="22"/>
          <w:szCs w:val="22"/>
        </w:rPr>
        <w:t xml:space="preserve"> Верина</w:t>
      </w:r>
      <w:r>
        <w:rPr>
          <w:rFonts w:ascii="GHEA Grapalat" w:hAnsi="GHEA Grapalat"/>
          <w:b/>
          <w:spacing w:val="-6"/>
          <w:sz w:val="22"/>
          <w:szCs w:val="22"/>
        </w:rPr>
        <w:t xml:space="preserve"> </w:t>
      </w:r>
      <w:r w:rsidRPr="00DC40C1">
        <w:rPr>
          <w:rFonts w:ascii="GHEA Grapalat" w:hAnsi="GHEA Grapalat"/>
          <w:b/>
          <w:spacing w:val="-6"/>
          <w:sz w:val="22"/>
          <w:szCs w:val="22"/>
        </w:rPr>
        <w:t xml:space="preserve"> Арташата</w:t>
      </w:r>
      <w:r w:rsidRPr="00B138F3">
        <w:rPr>
          <w:rFonts w:ascii="GHEA Grapalat" w:hAnsi="GHEA Grapalat"/>
          <w:spacing w:val="-6"/>
          <w:sz w:val="22"/>
          <w:szCs w:val="22"/>
        </w:rPr>
        <w:t xml:space="preserve"> (далее — Заказчик) </w:t>
      </w:r>
      <w:r w:rsidRPr="00DC40C1">
        <w:rPr>
          <w:rFonts w:ascii="GHEA Grapalat" w:hAnsi="GHEA Grapalat"/>
          <w:spacing w:val="-6"/>
          <w:sz w:val="22"/>
          <w:szCs w:val="22"/>
        </w:rPr>
        <w:t xml:space="preserve">процедуре закупок под кодом </w:t>
      </w:r>
      <w:r w:rsidRPr="00DC40C1">
        <w:rPr>
          <w:rFonts w:ascii="GHEA Grapalat" w:hAnsi="GHEA Grapalat"/>
          <w:b/>
          <w:spacing w:val="-6"/>
          <w:sz w:val="22"/>
          <w:szCs w:val="22"/>
        </w:rPr>
        <w:t>AMVAH-GH-ASHDZB-20/02</w:t>
      </w:r>
      <w:r w:rsidRPr="00DC40C1">
        <w:rPr>
          <w:rFonts w:ascii="GHEA Grapalat" w:hAnsi="GHEA Grapalat"/>
          <w:spacing w:val="-6"/>
          <w:sz w:val="22"/>
          <w:szCs w:val="22"/>
        </w:rPr>
        <w:t>.</w:t>
      </w:r>
      <w:proofErr w:type="gramEnd"/>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 xml:space="preserve">Требовании. Банк не обязан проверять </w:t>
      </w:r>
      <w:r w:rsidRPr="00B138F3">
        <w:rPr>
          <w:rFonts w:ascii="GHEA Grapalat" w:hAnsi="GHEA Grapalat"/>
        </w:rPr>
        <w:lastRenderedPageBreak/>
        <w:t>факты нарушения Компанией условий договора.</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7E08E3">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7E08E3">
      <w:pPr>
        <w:widowControl w:val="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7E08E3">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7E08E3">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7E08E3">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7E08E3">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7E08E3">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7E08E3">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7E08E3">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7E08E3">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7E08E3">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7E08E3">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7E08E3">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7E08E3">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7E08E3">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7E08E3">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7E08E3">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7E08E3">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7E08E3">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7E08E3">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Default="00632AC2" w:rsidP="007E08E3">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DC40C1" w:rsidRDefault="00DC40C1" w:rsidP="007E08E3">
      <w:pPr>
        <w:widowControl w:val="0"/>
        <w:rPr>
          <w:rFonts w:ascii="GHEA Grapalat" w:hAnsi="GHEA Grapalat"/>
        </w:rPr>
      </w:pPr>
    </w:p>
    <w:p w:rsidR="00DC40C1" w:rsidRPr="00B138F3" w:rsidRDefault="00DC40C1" w:rsidP="007E08E3">
      <w:pPr>
        <w:widowControl w:val="0"/>
        <w:rPr>
          <w:rFonts w:ascii="GHEA Grapalat" w:hAnsi="GHEA Grapalat"/>
        </w:rPr>
      </w:pPr>
    </w:p>
    <w:tbl>
      <w:tblPr>
        <w:tblW w:w="10980" w:type="dxa"/>
        <w:jc w:val="center"/>
        <w:tblLook w:val="0000" w:firstRow="0" w:lastRow="0" w:firstColumn="0" w:lastColumn="0" w:noHBand="0" w:noVBand="0"/>
      </w:tblPr>
      <w:tblGrid>
        <w:gridCol w:w="5616"/>
        <w:gridCol w:w="5364"/>
      </w:tblGrid>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DC40C1" w:rsidRDefault="00DC40C1" w:rsidP="00DC40C1">
            <w:pPr>
              <w:widowControl w:val="0"/>
              <w:tabs>
                <w:tab w:val="left" w:pos="855"/>
              </w:tabs>
              <w:ind w:left="360"/>
              <w:rPr>
                <w:rFonts w:ascii="GHEA Grapalat" w:hAnsi="GHEA Grapalat"/>
              </w:rPr>
            </w:pPr>
            <w:r w:rsidRPr="00DC40C1">
              <w:rPr>
                <w:rFonts w:ascii="GHEA Grapalat" w:hAnsi="GHEA Grapalat"/>
              </w:rPr>
              <w:t>9.</w:t>
            </w:r>
            <w:r w:rsidRPr="00DC40C1">
              <w:rPr>
                <w:rFonts w:ascii="GHEA Grapalat" w:hAnsi="GHEA Grapalat"/>
              </w:rPr>
              <w:tab/>
              <w:t xml:space="preserve">Наименование, или имя, фамилия бенефициара:  </w:t>
            </w:r>
            <w:r w:rsidRPr="00DC40C1">
              <w:rPr>
                <w:rFonts w:ascii="GHEA Grapalat" w:hAnsi="GHEA Grapalat"/>
                <w:b/>
              </w:rPr>
              <w:t xml:space="preserve">Муниципалитет </w:t>
            </w:r>
            <w:proofErr w:type="gramStart"/>
            <w:r w:rsidRPr="00DC40C1">
              <w:rPr>
                <w:rFonts w:ascii="GHEA Grapalat" w:hAnsi="GHEA Grapalat"/>
                <w:b/>
              </w:rPr>
              <w:t>Верина</w:t>
            </w:r>
            <w:proofErr w:type="gramEnd"/>
            <w:r w:rsidRPr="00DC40C1">
              <w:rPr>
                <w:rFonts w:ascii="GHEA Grapalat" w:hAnsi="GHEA Grapalat"/>
                <w:b/>
              </w:rPr>
              <w:t xml:space="preserve"> Арташата</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DC40C1" w:rsidRDefault="00DC40C1" w:rsidP="00DC40C1">
            <w:pPr>
              <w:widowControl w:val="0"/>
              <w:tabs>
                <w:tab w:val="left" w:pos="855"/>
              </w:tabs>
              <w:ind w:left="360"/>
              <w:rPr>
                <w:rFonts w:ascii="GHEA Grapalat" w:hAnsi="GHEA Grapalat"/>
              </w:rPr>
            </w:pPr>
            <w:r w:rsidRPr="00DC40C1">
              <w:rPr>
                <w:rFonts w:ascii="GHEA Grapalat" w:hAnsi="GHEA Grapalat"/>
              </w:rPr>
              <w:t>10.</w:t>
            </w:r>
            <w:r w:rsidRPr="00DC40C1">
              <w:rPr>
                <w:rFonts w:ascii="GHEA Grapalat" w:hAnsi="GHEA Grapalat"/>
              </w:rPr>
              <w:tab/>
              <w:t>НЗОУ бенефициара (не заполняется)</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DC40C1" w:rsidRDefault="00DC40C1" w:rsidP="00DC40C1">
            <w:pPr>
              <w:widowControl w:val="0"/>
              <w:tabs>
                <w:tab w:val="left" w:pos="855"/>
              </w:tabs>
              <w:ind w:left="360"/>
              <w:rPr>
                <w:rFonts w:ascii="GHEA Grapalat" w:hAnsi="GHEA Grapalat"/>
              </w:rPr>
            </w:pPr>
            <w:r w:rsidRPr="00DC40C1">
              <w:rPr>
                <w:rFonts w:ascii="GHEA Grapalat" w:hAnsi="GHEA Grapalat"/>
              </w:rPr>
              <w:t>11.</w:t>
            </w:r>
            <w:r w:rsidRPr="00DC40C1">
              <w:rPr>
                <w:rFonts w:ascii="GHEA Grapalat" w:hAnsi="GHEA Grapalat"/>
              </w:rPr>
              <w:tab/>
              <w:t xml:space="preserve">УНН бенефициара: </w:t>
            </w:r>
            <w:r w:rsidRPr="00DC40C1">
              <w:rPr>
                <w:rFonts w:ascii="GHEA Grapalat" w:hAnsi="GHEA Grapalat"/>
                <w:b/>
              </w:rPr>
              <w:t>04200728</w:t>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DC40C1" w:rsidRDefault="00DC40C1" w:rsidP="00DC40C1">
            <w:pPr>
              <w:widowControl w:val="0"/>
              <w:tabs>
                <w:tab w:val="left" w:pos="855"/>
              </w:tabs>
              <w:ind w:left="360"/>
              <w:rPr>
                <w:rFonts w:ascii="GHEA Grapalat" w:hAnsi="GHEA Grapalat"/>
              </w:rPr>
            </w:pPr>
            <w:r w:rsidRPr="00DC40C1">
              <w:rPr>
                <w:rFonts w:ascii="GHEA Grapalat" w:hAnsi="GHEA Grapalat"/>
              </w:rPr>
              <w:t>12.</w:t>
            </w:r>
            <w:r w:rsidRPr="00DC40C1">
              <w:rPr>
                <w:rFonts w:ascii="GHEA Grapalat" w:hAnsi="GHEA Grapalat"/>
              </w:rPr>
              <w:tab/>
              <w:t xml:space="preserve">Обслуживающая бенефициара Финансовая организация (банк): </w:t>
            </w:r>
            <w:r w:rsidRPr="00DC40C1">
              <w:rPr>
                <w:rFonts w:ascii="GHEA Grapalat" w:hAnsi="GHEA Grapalat"/>
                <w:b/>
              </w:rPr>
              <w:fldChar w:fldCharType="begin"/>
            </w:r>
            <w:r w:rsidRPr="00DC40C1">
              <w:rPr>
                <w:rFonts w:ascii="GHEA Grapalat" w:hAnsi="GHEA Grapalat"/>
                <w:b/>
              </w:rPr>
              <w:instrText xml:space="preserve"> MERGEFIELD Պատվիրատուի_բանկ_рус </w:instrText>
            </w:r>
            <w:r w:rsidRPr="00DC40C1">
              <w:rPr>
                <w:rFonts w:ascii="GHEA Grapalat" w:hAnsi="GHEA Grapalat"/>
                <w:b/>
              </w:rPr>
              <w:fldChar w:fldCharType="separate"/>
            </w:r>
            <w:r w:rsidRPr="00DC40C1">
              <w:rPr>
                <w:rFonts w:ascii="GHEA Grapalat" w:hAnsi="GHEA Grapalat"/>
                <w:b/>
              </w:rPr>
              <w:t>Оперативный департамент Министерства финансов РА</w:t>
            </w:r>
            <w:r w:rsidRPr="00DC40C1">
              <w:rPr>
                <w:rFonts w:ascii="GHEA Grapalat" w:hAnsi="GHEA Grapalat"/>
                <w:b/>
              </w:rPr>
              <w:fldChar w:fldCharType="end"/>
            </w:r>
          </w:p>
        </w:tc>
      </w:tr>
      <w:tr w:rsidR="00DC40C1"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40C1" w:rsidRPr="00DC40C1" w:rsidRDefault="00DC40C1" w:rsidP="00DC40C1">
            <w:pPr>
              <w:widowControl w:val="0"/>
              <w:tabs>
                <w:tab w:val="left" w:pos="855"/>
              </w:tabs>
              <w:ind w:left="360"/>
              <w:rPr>
                <w:rFonts w:ascii="GHEA Grapalat" w:hAnsi="GHEA Grapalat"/>
              </w:rPr>
            </w:pPr>
            <w:r w:rsidRPr="00DC40C1">
              <w:rPr>
                <w:rFonts w:ascii="GHEA Grapalat" w:hAnsi="GHEA Grapalat"/>
              </w:rPr>
              <w:t>13.</w:t>
            </w:r>
            <w:r w:rsidRPr="00DC40C1">
              <w:rPr>
                <w:rFonts w:ascii="GHEA Grapalat" w:hAnsi="GHEA Grapalat"/>
              </w:rPr>
              <w:tab/>
              <w:t>Номер счета бенефициара (</w:t>
            </w:r>
            <w:proofErr w:type="spellStart"/>
            <w:r w:rsidRPr="00DC40C1">
              <w:rPr>
                <w:rFonts w:ascii="GHEA Grapalat" w:hAnsi="GHEA Grapalat"/>
              </w:rPr>
              <w:t>сч</w:t>
            </w:r>
            <w:proofErr w:type="spellEnd"/>
            <w:r w:rsidRPr="00DC40C1">
              <w:rPr>
                <w:rFonts w:ascii="GHEA Grapalat" w:hAnsi="GHEA Grapalat"/>
              </w:rPr>
              <w:t xml:space="preserve">.№) </w:t>
            </w:r>
            <w:r w:rsidRPr="00DC40C1">
              <w:rPr>
                <w:rFonts w:ascii="GHEA Grapalat" w:hAnsi="GHEA Grapalat"/>
                <w:b/>
              </w:rPr>
              <w:t>900415187070</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 xml:space="preserve">Акцептованная сумма (цифрами и прописью) (предусмотрена для частичного акцепта </w:t>
            </w:r>
            <w:r w:rsidRPr="00B138F3">
              <w:rPr>
                <w:rFonts w:ascii="GHEA Grapalat" w:hAnsi="GHEA Grapalat"/>
              </w:rPr>
              <w:lastRenderedPageBreak/>
              <w:t>указанной суммы, который не применяется)</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lastRenderedPageBreak/>
              <w:t>16.</w:t>
            </w:r>
            <w:r w:rsidRPr="00B138F3">
              <w:rPr>
                <w:rFonts w:ascii="GHEA Grapalat" w:hAnsi="GHEA Grapalat"/>
              </w:rPr>
              <w:tab/>
              <w:t>Валюта (прописью и по коду):</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C40C1">
        <w:trPr>
          <w:trHeight w:val="20"/>
          <w:jc w:val="center"/>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C40C1">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C40C1">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C40C1">
        <w:trPr>
          <w:trHeight w:val="20"/>
          <w:jc w:val="center"/>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C40C1">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C40C1">
            <w:pPr>
              <w:widowControl w:val="0"/>
              <w:rPr>
                <w:rFonts w:ascii="GHEA Grapalat" w:hAnsi="GHEA Grapalat" w:cs="Sylfaen"/>
              </w:rPr>
            </w:pPr>
          </w:p>
          <w:p w:rsidR="00BE2572" w:rsidRPr="00B138F3" w:rsidRDefault="00BE2572" w:rsidP="00DC40C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C40C1">
            <w:pPr>
              <w:widowControl w:val="0"/>
              <w:rPr>
                <w:rFonts w:ascii="GHEA Grapalat" w:hAnsi="GHEA Grapalat" w:cs="Sylfaen"/>
              </w:rPr>
            </w:pPr>
          </w:p>
          <w:p w:rsidR="00BE2572" w:rsidRPr="00B138F3" w:rsidRDefault="00BE2572" w:rsidP="00DC40C1">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DC40C1">
            <w:pPr>
              <w:widowControl w:val="0"/>
              <w:rPr>
                <w:rFonts w:ascii="GHEA Grapalat" w:hAnsi="GHEA Grapalat" w:cs="Sylfaen"/>
              </w:rPr>
            </w:pPr>
          </w:p>
          <w:p w:rsidR="00BE2572" w:rsidRPr="00B138F3" w:rsidRDefault="00BE2572" w:rsidP="00DC40C1">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C40C1">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C40C1">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C40C1">
            <w:pPr>
              <w:widowControl w:val="0"/>
              <w:rPr>
                <w:rFonts w:ascii="GHEA Grapalat" w:hAnsi="GHEA Grapalat" w:cs="Sylfaen"/>
              </w:rPr>
            </w:pPr>
          </w:p>
          <w:p w:rsidR="00BE2572" w:rsidRPr="00B138F3" w:rsidRDefault="00BE2572" w:rsidP="00DC40C1">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DC40C1">
            <w:pPr>
              <w:widowControl w:val="0"/>
              <w:jc w:val="right"/>
              <w:rPr>
                <w:rFonts w:ascii="GHEA Grapalat" w:hAnsi="GHEA Grapalat" w:cs="Tahoma"/>
              </w:rPr>
            </w:pPr>
          </w:p>
          <w:p w:rsidR="00BE2572" w:rsidRPr="00B138F3" w:rsidRDefault="00BE2572" w:rsidP="00DC40C1">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DC40C1">
            <w:pPr>
              <w:widowControl w:val="0"/>
              <w:rPr>
                <w:rFonts w:ascii="GHEA Grapalat" w:hAnsi="GHEA Grapalat" w:cs="Sylfaen"/>
              </w:rPr>
            </w:pPr>
          </w:p>
          <w:p w:rsidR="00BE2572" w:rsidRPr="00B138F3" w:rsidRDefault="00BE2572" w:rsidP="00DC40C1">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C40C1">
        <w:trPr>
          <w:trHeight w:val="20"/>
          <w:jc w:val="center"/>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C40C1">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C40C1">
            <w:pPr>
              <w:widowControl w:val="0"/>
              <w:rPr>
                <w:rFonts w:ascii="GHEA Grapalat" w:hAnsi="GHEA Grapalat"/>
              </w:rPr>
            </w:pPr>
          </w:p>
          <w:p w:rsidR="00BE2572" w:rsidRPr="00B138F3" w:rsidRDefault="00BE2572" w:rsidP="00DC40C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C40C1">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C40C1">
            <w:pPr>
              <w:widowControl w:val="0"/>
              <w:rPr>
                <w:rFonts w:ascii="GHEA Grapalat" w:hAnsi="GHEA Grapalat" w:cs="Tahoma"/>
              </w:rPr>
            </w:pPr>
          </w:p>
          <w:p w:rsidR="00BE2572" w:rsidRPr="00B138F3" w:rsidRDefault="00BE2572" w:rsidP="00DC40C1">
            <w:pPr>
              <w:widowControl w:val="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C40C1">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C40C1">
            <w:pPr>
              <w:widowControl w:val="0"/>
              <w:rPr>
                <w:rFonts w:ascii="GHEA Grapalat" w:hAnsi="GHEA Grapalat" w:cs="Tahoma"/>
              </w:rPr>
            </w:pPr>
          </w:p>
          <w:p w:rsidR="00BE2572" w:rsidRPr="00B138F3" w:rsidRDefault="00BE2572" w:rsidP="00DC40C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C40C1">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C40C1">
            <w:pPr>
              <w:widowControl w:val="0"/>
              <w:rPr>
                <w:rFonts w:ascii="GHEA Grapalat" w:hAnsi="GHEA Grapalat" w:cs="Arial"/>
              </w:rPr>
            </w:pPr>
          </w:p>
        </w:tc>
      </w:tr>
      <w:tr w:rsidR="00B138F3" w:rsidRPr="00B138F3" w:rsidTr="00DC40C1">
        <w:trPr>
          <w:trHeight w:val="20"/>
          <w:jc w:val="center"/>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C40C1">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C40C1">
            <w:pPr>
              <w:widowControl w:val="0"/>
              <w:rPr>
                <w:rFonts w:ascii="GHEA Grapalat" w:hAnsi="GHEA Grapalat" w:cs="Sylfaen"/>
              </w:rPr>
            </w:pPr>
          </w:p>
          <w:p w:rsidR="00BE2572" w:rsidRPr="00B138F3" w:rsidRDefault="00BE2572" w:rsidP="00DC40C1">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C40C1">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C40C1">
            <w:pPr>
              <w:widowControl w:val="0"/>
              <w:rPr>
                <w:rFonts w:ascii="GHEA Grapalat" w:hAnsi="GHEA Grapalat"/>
              </w:rPr>
            </w:pPr>
          </w:p>
          <w:p w:rsidR="00BE2572" w:rsidRPr="00B138F3" w:rsidRDefault="00BE2572" w:rsidP="00DC40C1">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7E08E3">
      <w:pPr>
        <w:widowControl w:val="0"/>
        <w:jc w:val="center"/>
        <w:rPr>
          <w:rFonts w:ascii="GHEA Grapalat" w:hAnsi="GHEA Grapalat" w:cs="Sylfaen"/>
        </w:rPr>
      </w:pPr>
    </w:p>
    <w:p w:rsidR="00BE2572" w:rsidRPr="00B138F3" w:rsidRDefault="00BE2572" w:rsidP="007E08E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7E08E3">
      <w:pPr>
        <w:rPr>
          <w:rFonts w:ascii="GHEA Grapalat" w:hAnsi="GHEA Grapalat" w:cs="Sylfaen"/>
        </w:rPr>
      </w:pPr>
      <w:r w:rsidRPr="00B138F3">
        <w:rPr>
          <w:rFonts w:ascii="GHEA Grapalat" w:hAnsi="GHEA Grapalat" w:cs="Sylfaen"/>
        </w:rPr>
        <w:br w:type="page"/>
      </w:r>
    </w:p>
    <w:p w:rsidR="00BE2572" w:rsidRPr="00B138F3" w:rsidRDefault="00BE2572" w:rsidP="007E08E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C40C1"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proofErr w:type="gramStart"/>
            <w:r w:rsidRPr="00DC40C1">
              <w:rPr>
                <w:rFonts w:ascii="GHEA Grapalat" w:hAnsi="GHEA Grapalat"/>
                <w:sz w:val="12"/>
                <w:szCs w:val="12"/>
              </w:rPr>
              <w:t>П</w:t>
            </w:r>
            <w:proofErr w:type="gramEnd"/>
            <w:r w:rsidRPr="00DC40C1">
              <w:rPr>
                <w:rFonts w:ascii="GHEA Grapalat" w:hAnsi="GHEA Grapalat"/>
                <w:sz w:val="12"/>
                <w:szCs w:val="12"/>
              </w:rPr>
              <w:t>/Н</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Наличие указанного поля/</w:t>
            </w:r>
          </w:p>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 xml:space="preserve">Требование о заполнении реквизита </w:t>
            </w:r>
          </w:p>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Сторона,</w:t>
            </w:r>
          </w:p>
          <w:p w:rsidR="00BE2572" w:rsidRPr="00DC40C1" w:rsidRDefault="00BE2572" w:rsidP="007E08E3">
            <w:pPr>
              <w:widowControl w:val="0"/>
              <w:jc w:val="center"/>
              <w:rPr>
                <w:rFonts w:ascii="GHEA Grapalat" w:hAnsi="GHEA Grapalat"/>
                <w:b/>
                <w:sz w:val="12"/>
                <w:szCs w:val="12"/>
              </w:rPr>
            </w:pPr>
            <w:proofErr w:type="gramStart"/>
            <w:r w:rsidRPr="00DC40C1">
              <w:rPr>
                <w:rFonts w:ascii="GHEA Grapalat" w:hAnsi="GHEA Grapalat"/>
                <w:b/>
                <w:sz w:val="12"/>
                <w:szCs w:val="12"/>
              </w:rPr>
              <w:t>заполняющая</w:t>
            </w:r>
            <w:proofErr w:type="gramEnd"/>
            <w:r w:rsidRPr="00DC40C1">
              <w:rPr>
                <w:rFonts w:ascii="GHEA Grapalat" w:hAnsi="GHEA Grapalat"/>
                <w:b/>
                <w:sz w:val="12"/>
                <w:szCs w:val="12"/>
              </w:rPr>
              <w:t xml:space="preserve"> реквизит </w:t>
            </w:r>
          </w:p>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бенефициар или плательщик</w:t>
            </w:r>
          </w:p>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(в связи с процессом закупки)</w:t>
            </w:r>
          </w:p>
        </w:tc>
      </w:tr>
      <w:tr w:rsidR="00B138F3" w:rsidRPr="00DC40C1"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b/>
                <w:sz w:val="12"/>
                <w:szCs w:val="12"/>
              </w:rPr>
            </w:pPr>
            <w:r w:rsidRPr="00DC40C1">
              <w:rPr>
                <w:rFonts w:ascii="GHEA Grapalat" w:hAnsi="GHEA Grapalat"/>
                <w:b/>
                <w:sz w:val="12"/>
                <w:szCs w:val="12"/>
              </w:rPr>
              <w:t>5</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на документе заранее заполнено "Платежное требование"</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both"/>
              <w:rPr>
                <w:rFonts w:ascii="GHEA Grapalat" w:hAnsi="GHEA Grapalat"/>
                <w:sz w:val="12"/>
                <w:szCs w:val="12"/>
              </w:rPr>
            </w:pPr>
            <w:r w:rsidRPr="00DC40C1">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бенефициаром при представлении платежного требования в банк плательщика</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both"/>
              <w:rPr>
                <w:rFonts w:ascii="GHEA Grapalat" w:hAnsi="GHEA Grapalat"/>
                <w:sz w:val="12"/>
                <w:szCs w:val="12"/>
              </w:rPr>
            </w:pPr>
            <w:r w:rsidRPr="00DC40C1">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бенефициаром в день представления платежного требования в банк плательщика </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both"/>
              <w:rPr>
                <w:rFonts w:ascii="GHEA Grapalat" w:hAnsi="GHEA Grapalat"/>
                <w:sz w:val="12"/>
                <w:szCs w:val="12"/>
              </w:rPr>
            </w:pPr>
            <w:r w:rsidRPr="00DC40C1">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 заполняется)</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заполняется плательщиком </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w:t>
            </w:r>
            <w:proofErr w:type="gramStart"/>
            <w:r w:rsidRPr="00DC40C1">
              <w:rPr>
                <w:rFonts w:ascii="GHEA Grapalat" w:hAnsi="GHEA Grapalat"/>
                <w:sz w:val="12"/>
                <w:szCs w:val="12"/>
              </w:rPr>
              <w:t>предусмотрена</w:t>
            </w:r>
            <w:proofErr w:type="gramEnd"/>
            <w:r w:rsidRPr="00DC40C1">
              <w:rPr>
                <w:rFonts w:ascii="GHEA Grapalat" w:hAnsi="GHEA Grapalat"/>
                <w:sz w:val="12"/>
                <w:szCs w:val="12"/>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 заполняется и не применяется)</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плательщиком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17.</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заранее заполняется бенефициаром — по приглашению</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DC40C1">
              <w:rPr>
                <w:rFonts w:ascii="GHEA Grapalat" w:hAnsi="GHEA Grapalat"/>
                <w:sz w:val="12"/>
                <w:szCs w:val="12"/>
              </w:rPr>
              <w:t>представляет Платежное требование в обслуживающий плательщика Банк заполняется</w:t>
            </w:r>
            <w:proofErr w:type="gramEnd"/>
            <w:r w:rsidRPr="00DC40C1">
              <w:rPr>
                <w:rFonts w:ascii="GHEA Grapalat" w:hAnsi="GHEA Grapalat"/>
                <w:sz w:val="12"/>
                <w:szCs w:val="12"/>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бенефициаром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Del="0010680B" w:rsidRDefault="00BE2572" w:rsidP="007E08E3">
            <w:pPr>
              <w:widowControl w:val="0"/>
              <w:jc w:val="center"/>
              <w:rPr>
                <w:rFonts w:ascii="GHEA Grapalat" w:hAnsi="GHEA Grapalat"/>
                <w:sz w:val="12"/>
                <w:szCs w:val="12"/>
              </w:rPr>
            </w:pPr>
            <w:r w:rsidRPr="00DC40C1">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cs="Sylfaen"/>
                <w:sz w:val="12"/>
                <w:szCs w:val="12"/>
              </w:rPr>
            </w:pPr>
            <w:r w:rsidRPr="00DC40C1">
              <w:rPr>
                <w:rFonts w:ascii="GHEA Grapalat" w:hAnsi="GHEA Grapalat"/>
                <w:sz w:val="12"/>
                <w:szCs w:val="12"/>
              </w:rPr>
              <w:t xml:space="preserve">обязательно </w:t>
            </w:r>
          </w:p>
          <w:p w:rsidR="00BE2572" w:rsidRPr="00DC40C1" w:rsidRDefault="00BE2572" w:rsidP="007E08E3">
            <w:pPr>
              <w:widowControl w:val="0"/>
              <w:jc w:val="center"/>
              <w:rPr>
                <w:rFonts w:ascii="GHEA Grapalat" w:hAnsi="GHEA Grapalat" w:cs="Sylfaen"/>
                <w:sz w:val="12"/>
                <w:szCs w:val="12"/>
              </w:rPr>
            </w:pPr>
            <w:r w:rsidRPr="00DC40C1">
              <w:rPr>
                <w:rFonts w:ascii="GHEA Grapalat" w:hAnsi="GHEA Grapalat"/>
                <w:sz w:val="12"/>
                <w:szCs w:val="12"/>
              </w:rPr>
              <w:t xml:space="preserve">заполняются слова "акцептованный платеж",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заранее заполняется бенефициаром </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бенефициаром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21.а.</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подписывается плательщиком или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проставляется электронная подпись плательщика</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при наличии печати, когда плательщик представляет Требование в бумажной форме</w:t>
            </w:r>
          </w:p>
          <w:p w:rsidR="00BE2572" w:rsidRPr="00DC40C1" w:rsidRDefault="00BE2572" w:rsidP="007E08E3">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скрепляется печатью плательщика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при представлении в бумажной форме</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подписывается бенефициаром</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обязательно: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скрепляется печатью бенефициара </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при представлении в банк в бумажной форме</w:t>
            </w: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подпись сотрудника обслуживающей плательщика </w:t>
            </w:r>
            <w:r w:rsidRPr="00DC40C1">
              <w:rPr>
                <w:rFonts w:ascii="GHEA Grapalat" w:hAnsi="GHEA Grapalat"/>
                <w:sz w:val="12"/>
                <w:szCs w:val="12"/>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в случае если Платежное требование представлено в </w:t>
            </w:r>
            <w:r w:rsidRPr="00DC40C1">
              <w:rPr>
                <w:rFonts w:ascii="GHEA Grapalat" w:hAnsi="GHEA Grapalat"/>
                <w:sz w:val="12"/>
                <w:szCs w:val="1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p>
        </w:tc>
      </w:tr>
      <w:tr w:rsidR="00B138F3"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p>
        </w:tc>
      </w:tr>
      <w:tr w:rsidR="00FF3DE9" w:rsidRPr="00DC40C1"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24.в</w:t>
            </w:r>
          </w:p>
        </w:tc>
        <w:tc>
          <w:tcPr>
            <w:tcW w:w="1938"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необязательно</w:t>
            </w:r>
          </w:p>
          <w:p w:rsidR="00BE2572" w:rsidRPr="00DC40C1" w:rsidRDefault="00BE2572" w:rsidP="007E08E3">
            <w:pPr>
              <w:widowControl w:val="0"/>
              <w:jc w:val="center"/>
              <w:rPr>
                <w:rFonts w:ascii="GHEA Grapalat" w:hAnsi="GHEA Grapalat"/>
                <w:sz w:val="12"/>
                <w:szCs w:val="12"/>
              </w:rPr>
            </w:pPr>
            <w:r w:rsidRPr="00DC40C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C40C1" w:rsidRDefault="00BE2572" w:rsidP="007E08E3">
            <w:pPr>
              <w:widowControl w:val="0"/>
              <w:jc w:val="center"/>
              <w:rPr>
                <w:rFonts w:ascii="GHEA Grapalat" w:hAnsi="GHEA Grapalat"/>
                <w:sz w:val="12"/>
                <w:szCs w:val="12"/>
              </w:rPr>
            </w:pPr>
          </w:p>
        </w:tc>
      </w:tr>
    </w:tbl>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BE2572" w:rsidRPr="00B138F3" w:rsidRDefault="00BE2572" w:rsidP="007E08E3">
      <w:pPr>
        <w:widowControl w:val="0"/>
        <w:ind w:left="567" w:right="565"/>
        <w:jc w:val="center"/>
        <w:rPr>
          <w:rFonts w:ascii="GHEA Grapalat" w:hAnsi="GHEA Grapalat"/>
          <w:b/>
        </w:rPr>
      </w:pPr>
    </w:p>
    <w:p w:rsidR="000A214C" w:rsidRPr="00B138F3" w:rsidRDefault="000A214C" w:rsidP="007E08E3">
      <w:pPr>
        <w:widowControl w:val="0"/>
        <w:jc w:val="both"/>
        <w:rPr>
          <w:rFonts w:ascii="GHEA Grapalat" w:hAnsi="GHEA Grapalat"/>
        </w:rPr>
      </w:pPr>
      <w:r w:rsidRPr="00B138F3">
        <w:rPr>
          <w:rFonts w:ascii="GHEA Grapalat" w:hAnsi="GHEA Grapalat"/>
        </w:rPr>
        <w:br w:type="page"/>
      </w:r>
    </w:p>
    <w:p w:rsidR="001005B0" w:rsidRPr="00B138F3" w:rsidRDefault="001005B0" w:rsidP="007E08E3">
      <w:pPr>
        <w:widowControl w:val="0"/>
        <w:ind w:left="567" w:right="565"/>
        <w:jc w:val="center"/>
        <w:rPr>
          <w:rFonts w:ascii="GHEA Grapalat" w:hAnsi="GHEA Grapalat"/>
          <w:b/>
        </w:rPr>
      </w:pPr>
    </w:p>
    <w:p w:rsidR="00BB28C8" w:rsidRPr="009F3DC7" w:rsidRDefault="00BB28C8" w:rsidP="007E08E3">
      <w:pPr>
        <w:pStyle w:val="31"/>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DC40C1">
        <w:rPr>
          <w:rFonts w:ascii="GHEA Grapalat" w:hAnsi="GHEA Grapalat"/>
          <w:b/>
          <w:sz w:val="24"/>
          <w:szCs w:val="24"/>
        </w:rPr>
        <w:t>6</w:t>
      </w:r>
      <w:r w:rsidR="00A97676">
        <w:rPr>
          <w:rStyle w:val="af6"/>
          <w:rFonts w:ascii="GHEA Grapalat" w:hAnsi="GHEA Grapalat" w:cs="Sylfaen"/>
          <w:b/>
          <w:sz w:val="24"/>
          <w:szCs w:val="24"/>
        </w:rPr>
        <w:footnoteReference w:customMarkFollows="1" w:id="12"/>
        <w:t>25</w:t>
      </w:r>
    </w:p>
    <w:p w:rsidR="00BB28C8" w:rsidRPr="009F3DC7" w:rsidRDefault="00BB28C8" w:rsidP="007E08E3">
      <w:pPr>
        <w:pStyle w:val="31"/>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7E08E3" w:rsidRPr="007E08E3">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8B61B5" w:rsidRPr="008B61B5">
        <w:rPr>
          <w:rFonts w:ascii="GHEA Grapalat" w:hAnsi="GHEA Grapalat"/>
          <w:b/>
          <w:sz w:val="24"/>
          <w:szCs w:val="24"/>
        </w:rPr>
        <w:t>AMVAH-GH-ASHDZB-20/02</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7E08E3">
      <w:pPr>
        <w:widowControl w:val="0"/>
        <w:tabs>
          <w:tab w:val="left" w:pos="2268"/>
        </w:tabs>
        <w:ind w:firstLine="567"/>
        <w:jc w:val="right"/>
        <w:rPr>
          <w:rFonts w:ascii="GHEA Grapalat" w:hAnsi="GHEA Grapalat"/>
        </w:rPr>
      </w:pPr>
    </w:p>
    <w:p w:rsidR="00DC40C1" w:rsidRDefault="00DC40C1" w:rsidP="007E08E3">
      <w:pPr>
        <w:widowControl w:val="0"/>
        <w:ind w:firstLine="567"/>
        <w:jc w:val="center"/>
        <w:rPr>
          <w:rFonts w:ascii="GHEA Grapalat" w:hAnsi="GHEA Grapalat"/>
          <w:b/>
        </w:rPr>
      </w:pPr>
      <w:r>
        <w:rPr>
          <w:rFonts w:ascii="GHEA Grapalat" w:hAnsi="GHEA Grapalat"/>
          <w:b/>
        </w:rPr>
        <w:t>ДОГОВОР</w:t>
      </w:r>
      <w:r w:rsidR="00BB28C8" w:rsidRPr="009F3DC7">
        <w:rPr>
          <w:rFonts w:ascii="GHEA Grapalat" w:hAnsi="GHEA Grapalat"/>
          <w:b/>
        </w:rPr>
        <w:t xml:space="preserve"> ЗАКУПКИ НА ВЫПОЛНЕНИЕ ПОДРЯДНЫХ РАБОТ </w:t>
      </w:r>
    </w:p>
    <w:p w:rsidR="00BB28C8" w:rsidRPr="000A3450" w:rsidRDefault="00BB28C8" w:rsidP="007E08E3">
      <w:pPr>
        <w:widowControl w:val="0"/>
        <w:ind w:firstLine="567"/>
        <w:jc w:val="center"/>
        <w:rPr>
          <w:rFonts w:ascii="GHEA Grapalat" w:hAnsi="GHEA Grapalat"/>
          <w:b/>
          <w:lang w:val="en-US"/>
        </w:rPr>
      </w:pPr>
      <w:r>
        <w:rPr>
          <w:rFonts w:ascii="GHEA Grapalat" w:hAnsi="GHEA Grapalat"/>
          <w:b/>
        </w:rPr>
        <w:t>№ _____________</w:t>
      </w:r>
    </w:p>
    <w:tbl>
      <w:tblPr>
        <w:tblW w:w="0" w:type="auto"/>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7E08E3">
            <w:pPr>
              <w:widowControl w:val="0"/>
              <w:tabs>
                <w:tab w:val="left" w:pos="720"/>
                <w:tab w:val="left" w:pos="1440"/>
                <w:tab w:val="left" w:pos="8865"/>
              </w:tabs>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7E08E3">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7E08E3">
      <w:pPr>
        <w:widowControl w:val="0"/>
        <w:ind w:firstLine="567"/>
        <w:jc w:val="both"/>
        <w:rPr>
          <w:rFonts w:ascii="GHEA Grapalat" w:hAnsi="GHEA Grapalat"/>
        </w:rPr>
      </w:pPr>
    </w:p>
    <w:p w:rsidR="00BB28C8" w:rsidRPr="009F3DC7" w:rsidRDefault="00BB28C8" w:rsidP="007E08E3">
      <w:pPr>
        <w:widowControl w:val="0"/>
        <w:jc w:val="both"/>
        <w:rPr>
          <w:rFonts w:ascii="GHEA Grapalat" w:hAnsi="GHEA Grapalat" w:cs="Sylfaen"/>
        </w:rPr>
      </w:pPr>
      <w:proofErr w:type="gramStart"/>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rsidR="00BB28C8" w:rsidRPr="009F3DC7" w:rsidRDefault="00BB28C8" w:rsidP="007E08E3">
      <w:pPr>
        <w:widowControl w:val="0"/>
        <w:ind w:firstLine="567"/>
        <w:jc w:val="both"/>
        <w:rPr>
          <w:rFonts w:ascii="GHEA Grapalat" w:hAnsi="GHEA Grapalat"/>
          <w:b/>
        </w:rPr>
      </w:pPr>
    </w:p>
    <w:p w:rsidR="00BB28C8" w:rsidRPr="009F3DC7" w:rsidRDefault="00BB28C8" w:rsidP="007E08E3">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DC40C1" w:rsidRDefault="00BB28C8" w:rsidP="00DC40C1">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DC40C1">
        <w:rPr>
          <w:rFonts w:ascii="GHEA Grapalat" w:hAnsi="GHEA Grapalat"/>
        </w:rPr>
        <w:t xml:space="preserve"> установленной Приложением № 1 к настоящему Договору </w:t>
      </w:r>
      <w:r w:rsidRPr="009F3DC7">
        <w:rPr>
          <w:rFonts w:ascii="GHEA Grapalat" w:hAnsi="GHEA Grapalat"/>
        </w:rPr>
        <w:t xml:space="preserve">(далее </w:t>
      </w:r>
      <w:r>
        <w:rPr>
          <w:rFonts w:ascii="GHEA Grapalat" w:hAnsi="GHEA Grapalat"/>
        </w:rPr>
        <w:t xml:space="preserve">— договор), </w:t>
      </w:r>
      <w:r w:rsidR="00DC40C1" w:rsidRPr="0089071D">
        <w:rPr>
          <w:rFonts w:ascii="GHEA Grapalat" w:hAnsi="GHEA Grapalat"/>
          <w:b/>
        </w:rPr>
        <w:t>ремонт детского сада “</w:t>
      </w:r>
      <w:proofErr w:type="spellStart"/>
      <w:r w:rsidR="00DC40C1" w:rsidRPr="0089071D">
        <w:rPr>
          <w:rFonts w:ascii="GHEA Grapalat" w:hAnsi="GHEA Grapalat"/>
          <w:b/>
        </w:rPr>
        <w:t>Луснтаг</w:t>
      </w:r>
      <w:proofErr w:type="spellEnd"/>
      <w:r w:rsidR="00DC40C1" w:rsidRPr="0089071D">
        <w:rPr>
          <w:rFonts w:ascii="GHEA Grapalat" w:hAnsi="GHEA Grapalat"/>
          <w:b/>
        </w:rPr>
        <w:t>” общины Верин Арташата Араратской области РА</w:t>
      </w:r>
      <w:r w:rsidR="00DC40C1" w:rsidRPr="00DC40C1">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7E08E3">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r w:rsidR="0089071D">
        <w:rPr>
          <w:rFonts w:ascii="GHEA Grapalat" w:hAnsi="GHEA Grapalat"/>
          <w:spacing w:val="6"/>
        </w:rPr>
        <w:t xml:space="preserve"> </w:t>
      </w:r>
      <w:r w:rsidR="0089071D" w:rsidRPr="0089071D">
        <w:rPr>
          <w:rFonts w:ascii="GHEA Grapalat" w:hAnsi="GHEA Grapalat"/>
          <w:b/>
          <w:spacing w:val="6"/>
        </w:rPr>
        <w:t>120 дней</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7E08E3">
      <w:pPr>
        <w:widowControl w:val="0"/>
        <w:tabs>
          <w:tab w:val="left" w:pos="1134"/>
        </w:tabs>
        <w:ind w:firstLine="567"/>
        <w:jc w:val="both"/>
        <w:rPr>
          <w:rFonts w:ascii="GHEA Grapalat" w:hAnsi="GHEA Grapalat"/>
        </w:rPr>
      </w:pPr>
    </w:p>
    <w:p w:rsidR="00BB28C8" w:rsidRPr="009F3DC7" w:rsidRDefault="00BB28C8" w:rsidP="007E08E3">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7E08E3">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7E08E3">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7E08E3">
      <w:pPr>
        <w:widowControl w:val="0"/>
        <w:tabs>
          <w:tab w:val="left" w:pos="1276"/>
        </w:tabs>
        <w:ind w:firstLine="567"/>
        <w:jc w:val="center"/>
        <w:rPr>
          <w:rFonts w:ascii="GHEA Grapalat" w:hAnsi="GHEA Grapalat"/>
          <w:b/>
          <w:i/>
        </w:rPr>
      </w:pPr>
    </w:p>
    <w:p w:rsidR="00BB28C8" w:rsidRPr="009F3DC7" w:rsidRDefault="00BB28C8" w:rsidP="007E08E3">
      <w:pPr>
        <w:widowControl w:val="0"/>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7E08E3">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 xml:space="preserve">В одностороннем порядке расторгать договор и требовать возмещения </w:t>
      </w:r>
      <w:r w:rsidRPr="009F3DC7">
        <w:rPr>
          <w:rFonts w:ascii="GHEA Grapalat" w:hAnsi="GHEA Grapalat"/>
        </w:rPr>
        <w:lastRenderedPageBreak/>
        <w:t>причиненных ему убытков, если:</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Default="00BB28C8" w:rsidP="0089071D">
      <w:pPr>
        <w:widowControl w:val="0"/>
        <w:tabs>
          <w:tab w:val="left" w:pos="1276"/>
        </w:tabs>
        <w:ind w:firstLine="567"/>
        <w:jc w:val="both"/>
        <w:rPr>
          <w:rFonts w:ascii="GHEA Grapalat" w:hAnsi="GHEA Grapalat"/>
          <w:b/>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7E08E3">
      <w:pPr>
        <w:widowControl w:val="0"/>
        <w:tabs>
          <w:tab w:val="left" w:pos="1134"/>
        </w:tabs>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7E08E3">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7E08E3">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7E08E3">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7E08E3">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7E08E3">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89071D" w:rsidRPr="0089071D">
        <w:rPr>
          <w:rFonts w:ascii="GHEA Grapalat" w:hAnsi="GHEA Grapalat"/>
          <w:b/>
        </w:rPr>
        <w:t>100 (сто)</w:t>
      </w:r>
      <w:r w:rsidRPr="0089071D">
        <w:rPr>
          <w:rFonts w:ascii="GHEA Grapalat" w:hAnsi="GHEA Grapalat"/>
          <w:b/>
        </w:rPr>
        <w:t xml:space="preserve"> </w:t>
      </w:r>
      <w:r w:rsidRPr="009F3DC7">
        <w:rPr>
          <w:rFonts w:ascii="GHEA Grapalat" w:hAnsi="GHEA Grapalat"/>
        </w:rPr>
        <w:t>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7E08E3">
      <w:pPr>
        <w:widowControl w:val="0"/>
        <w:tabs>
          <w:tab w:val="left" w:pos="1276"/>
        </w:tabs>
        <w:ind w:firstLine="567"/>
        <w:jc w:val="both"/>
        <w:rPr>
          <w:rFonts w:ascii="GHEA Grapalat" w:hAnsi="GHEA Grapalat" w:cs="Times Armenian"/>
        </w:rPr>
      </w:pPr>
    </w:p>
    <w:p w:rsidR="00BB28C8" w:rsidRPr="00A8246A"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7E08E3">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 xml:space="preserve">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w:t>
      </w:r>
      <w:r w:rsidRPr="009F3DC7">
        <w:rPr>
          <w:rFonts w:ascii="GHEA Grapalat" w:hAnsi="GHEA Grapalat"/>
        </w:rPr>
        <w:lastRenderedPageBreak/>
        <w:t>уплачивать пеню, предусмотренную пунктом 6.2 договора.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89071D" w:rsidRDefault="00BB28C8" w:rsidP="007E08E3">
      <w:pPr>
        <w:widowControl w:val="0"/>
        <w:tabs>
          <w:tab w:val="left" w:pos="1276"/>
        </w:tabs>
        <w:ind w:firstLine="567"/>
        <w:jc w:val="both"/>
        <w:rPr>
          <w:rFonts w:ascii="GHEA Grapalat" w:hAnsi="GHEA Grapalat" w:cs="Times Armenian"/>
          <w:color w:val="FF0000"/>
        </w:rPr>
      </w:pPr>
      <w:r w:rsidRPr="0089071D">
        <w:rPr>
          <w:rFonts w:ascii="GHEA Grapalat" w:hAnsi="GHEA Grapalat"/>
          <w:color w:val="FF0000"/>
        </w:rPr>
        <w:t>3.4.9.</w:t>
      </w:r>
      <w:r w:rsidRPr="0089071D">
        <w:rPr>
          <w:rFonts w:ascii="GHEA Grapalat" w:hAnsi="GHEA Grapalat"/>
          <w:color w:val="FF0000"/>
        </w:rPr>
        <w:tab/>
        <w:t xml:space="preserve">По договору устанавливается гарантийный срок в </w:t>
      </w:r>
      <w:r w:rsidR="0089071D" w:rsidRPr="0089071D">
        <w:rPr>
          <w:rFonts w:ascii="GHEA Grapalat" w:hAnsi="GHEA Grapalat"/>
          <w:color w:val="FF0000"/>
        </w:rPr>
        <w:t>365</w:t>
      </w:r>
      <w:r w:rsidRPr="0089071D">
        <w:rPr>
          <w:rFonts w:ascii="GHEA Grapalat" w:hAnsi="GHEA Grapalat"/>
          <w:color w:val="FF0000"/>
        </w:rPr>
        <w:t xml:space="preserve">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89071D">
        <w:rPr>
          <w:rStyle w:val="af6"/>
          <w:rFonts w:ascii="GHEA Grapalat" w:hAnsi="GHEA Grapalat"/>
          <w:color w:val="FF0000"/>
        </w:rPr>
        <w:footnoteReference w:customMarkFollows="1" w:id="13"/>
        <w:t>26</w:t>
      </w:r>
      <w:r w:rsidRPr="0089071D">
        <w:rPr>
          <w:rFonts w:ascii="GHEA Grapalat" w:hAnsi="GHEA Grapalat"/>
          <w:color w:val="FF0000"/>
        </w:rPr>
        <w:t>.</w:t>
      </w:r>
    </w:p>
    <w:p w:rsidR="00BB28C8" w:rsidRPr="009F3DC7" w:rsidRDefault="00BB28C8" w:rsidP="007E08E3">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7E08E3">
      <w:pPr>
        <w:widowControl w:val="0"/>
        <w:tabs>
          <w:tab w:val="left" w:pos="1276"/>
        </w:tabs>
        <w:ind w:firstLine="567"/>
        <w:jc w:val="both"/>
        <w:rPr>
          <w:rFonts w:ascii="GHEA Grapalat" w:hAnsi="GHEA Grapalat" w:cs="Sylfaen"/>
          <w:u w:val="single"/>
        </w:rPr>
      </w:pPr>
    </w:p>
    <w:p w:rsidR="00BB28C8" w:rsidRDefault="00BB28C8" w:rsidP="007E08E3">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7E08E3">
      <w:pPr>
        <w:widowControl w:val="0"/>
        <w:tabs>
          <w:tab w:val="left" w:pos="1134"/>
        </w:tabs>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7E08E3">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89071D" w:rsidRPr="0089071D">
        <w:rPr>
          <w:rFonts w:ascii="GHEA Grapalat" w:hAnsi="GHEA Grapalat"/>
          <w:b/>
        </w:rPr>
        <w:t>2 (два)</w:t>
      </w:r>
      <w:r>
        <w:rPr>
          <w:rFonts w:ascii="GHEA Grapalat" w:hAnsi="GHEA Grapalat"/>
        </w:rPr>
        <w:t xml:space="preserve"> экземпляр акта сдачи-приемки (Приложение № 4). </w:t>
      </w:r>
    </w:p>
    <w:p w:rsidR="00563671" w:rsidRDefault="00563671" w:rsidP="007E08E3">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7E08E3">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7E08E3">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7E08E3">
      <w:pPr>
        <w:widowControl w:val="0"/>
        <w:tabs>
          <w:tab w:val="left" w:pos="1134"/>
        </w:tabs>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89071D" w:rsidRPr="0089071D">
        <w:rPr>
          <w:rFonts w:ascii="GHEA Grapalat" w:hAnsi="GHEA Grapalat"/>
          <w:b/>
        </w:rPr>
        <w:t>5 (пять)</w:t>
      </w:r>
      <w:r w:rsidRPr="0089071D">
        <w:rPr>
          <w:rFonts w:ascii="GHEA Grapalat" w:hAnsi="GHEA Grapalat"/>
          <w:b/>
        </w:rPr>
        <w:t xml:space="preserve"> </w:t>
      </w:r>
      <w:r>
        <w:rPr>
          <w:rFonts w:ascii="GHEA Grapalat" w:hAnsi="GHEA Grapalat"/>
        </w:rPr>
        <w:t xml:space="preserve">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7E08E3">
      <w:pPr>
        <w:widowControl w:val="0"/>
        <w:tabs>
          <w:tab w:val="left" w:pos="1134"/>
        </w:tabs>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7E08E3">
      <w:pPr>
        <w:widowControl w:val="0"/>
        <w:tabs>
          <w:tab w:val="left" w:pos="1276"/>
        </w:tabs>
        <w:ind w:firstLine="567"/>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7E08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w:t>
      </w:r>
      <w:r>
        <w:rPr>
          <w:rFonts w:ascii="GHEA Grapalat" w:hAnsi="GHEA Grapalat"/>
          <w:sz w:val="24"/>
          <w:szCs w:val="24"/>
        </w:rPr>
        <w:lastRenderedPageBreak/>
        <w:t>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7E08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7E08E3">
      <w:pPr>
        <w:widowControl w:val="0"/>
        <w:tabs>
          <w:tab w:val="left" w:pos="1276"/>
        </w:tabs>
        <w:ind w:firstLine="567"/>
        <w:jc w:val="center"/>
        <w:rPr>
          <w:rFonts w:ascii="GHEA Grapalat" w:hAnsi="GHEA Grapalat"/>
          <w:b/>
        </w:rPr>
      </w:pPr>
    </w:p>
    <w:p w:rsidR="00563671" w:rsidRPr="009F3DC7" w:rsidRDefault="00563671" w:rsidP="007E08E3">
      <w:pPr>
        <w:widowControl w:val="0"/>
        <w:tabs>
          <w:tab w:val="left" w:pos="1276"/>
        </w:tabs>
        <w:jc w:val="both"/>
        <w:rPr>
          <w:rFonts w:ascii="GHEA Grapalat" w:hAnsi="GHEA Grapalat"/>
          <w:b/>
        </w:rPr>
      </w:pPr>
    </w:p>
    <w:p w:rsidR="00BB28C8" w:rsidRPr="009F3DC7" w:rsidRDefault="00BB28C8" w:rsidP="007E08E3">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7E08E3">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4821A0" w:rsidP="007E08E3">
      <w:pPr>
        <w:widowControl w:val="0"/>
        <w:tabs>
          <w:tab w:val="left" w:pos="1276"/>
        </w:tabs>
        <w:ind w:firstLine="567"/>
        <w:jc w:val="both"/>
        <w:rPr>
          <w:rFonts w:ascii="GHEA Grapalat" w:hAnsi="GHEA Grapalat"/>
        </w:rPr>
      </w:pPr>
      <w:r>
        <w:rPr>
          <w:rFonts w:ascii="GHEA Grapalat" w:hAnsi="GHEA Grapalat"/>
        </w:rPr>
        <w:t>этап</w:t>
      </w:r>
      <w:r w:rsidR="00BB28C8" w:rsidRPr="00A542E3">
        <w:rPr>
          <w:rFonts w:ascii="GHEA Grapalat" w:hAnsi="GHEA Grapalat"/>
        </w:rPr>
        <w:t xml:space="preserve"> 1</w:t>
      </w:r>
      <w:r>
        <w:rPr>
          <w:rFonts w:ascii="GHEA Grapalat" w:hAnsi="GHEA Grapalat"/>
        </w:rPr>
        <w:t xml:space="preserve"> </w:t>
      </w:r>
      <w:r w:rsidRPr="004821A0">
        <w:rPr>
          <w:rFonts w:ascii="GHEA Grapalat" w:hAnsi="GHEA Grapalat"/>
        </w:rPr>
        <w:t>(</w:t>
      </w:r>
      <w:r w:rsidRPr="004821A0">
        <w:rPr>
          <w:rFonts w:ascii="GHEA Grapalat" w:hAnsi="GHEA Grapalat"/>
          <w:color w:val="FF0000"/>
        </w:rPr>
        <w:t xml:space="preserve">50 (пятьдесят) процентов от цены контракта за счет средств </w:t>
      </w:r>
      <w:proofErr w:type="spellStart"/>
      <w:r w:rsidRPr="004821A0">
        <w:rPr>
          <w:rFonts w:ascii="GHEA Grapalat" w:hAnsi="GHEA Grapalat"/>
          <w:color w:val="FF0000"/>
        </w:rPr>
        <w:t>общини</w:t>
      </w:r>
      <w:proofErr w:type="spellEnd"/>
      <w:r w:rsidRPr="004821A0">
        <w:rPr>
          <w:rFonts w:ascii="GHEA Grapalat" w:hAnsi="GHEA Grapalat"/>
          <w:color w:val="FF0000"/>
        </w:rPr>
        <w:t>)</w:t>
      </w:r>
      <w:r w:rsidR="00BB28C8" w:rsidRPr="00D5595C">
        <w:rPr>
          <w:rFonts w:ascii="GHEA Grapalat" w:hAnsi="GHEA Grapalat"/>
        </w:rPr>
        <w:t>________</w:t>
      </w:r>
      <w:r w:rsidR="00BB28C8" w:rsidRPr="00A542E3">
        <w:rPr>
          <w:rFonts w:ascii="GHEA Grapalat" w:hAnsi="GHEA Grapalat"/>
        </w:rPr>
        <w:t>. (</w:t>
      </w:r>
      <w:r w:rsidR="00BB28C8" w:rsidRPr="00D5595C">
        <w:rPr>
          <w:rFonts w:ascii="GHEA Grapalat" w:hAnsi="GHEA Grapalat"/>
        </w:rPr>
        <w:t>_______</w:t>
      </w:r>
      <w:r w:rsidR="00BB28C8" w:rsidRPr="00A542E3">
        <w:rPr>
          <w:rFonts w:ascii="GHEA Grapalat" w:hAnsi="GHEA Grapalat"/>
        </w:rPr>
        <w:t xml:space="preserve">) </w:t>
      </w:r>
      <w:proofErr w:type="spellStart"/>
      <w:r w:rsidR="00BB28C8" w:rsidRPr="00A542E3">
        <w:rPr>
          <w:rFonts w:ascii="GHEA Grapalat" w:hAnsi="GHEA Grapalat"/>
        </w:rPr>
        <w:t>драмов</w:t>
      </w:r>
      <w:proofErr w:type="spellEnd"/>
      <w:r w:rsidR="00BB28C8" w:rsidRPr="00A542E3">
        <w:rPr>
          <w:rFonts w:ascii="GHEA Grapalat" w:hAnsi="GHEA Grapalat"/>
        </w:rPr>
        <w:t xml:space="preserve"> РА, из которых</w:t>
      </w:r>
      <w:proofErr w:type="gramStart"/>
      <w:r w:rsidR="00BB28C8" w:rsidRPr="00A542E3">
        <w:rPr>
          <w:rFonts w:ascii="GHEA Grapalat" w:hAnsi="GHEA Grapalat"/>
        </w:rPr>
        <w:t xml:space="preserve"> </w:t>
      </w:r>
      <w:r w:rsidR="00BB28C8" w:rsidRPr="00D5595C">
        <w:rPr>
          <w:rFonts w:ascii="GHEA Grapalat" w:hAnsi="GHEA Grapalat"/>
        </w:rPr>
        <w:t>_______</w:t>
      </w:r>
      <w:r w:rsidR="00BB28C8" w:rsidRPr="00A542E3">
        <w:rPr>
          <w:rFonts w:ascii="GHEA Grapalat" w:hAnsi="GHEA Grapalat"/>
        </w:rPr>
        <w:t xml:space="preserve"> (</w:t>
      </w:r>
      <w:r w:rsidR="00BB28C8" w:rsidRPr="00D5595C">
        <w:rPr>
          <w:rFonts w:ascii="GHEA Grapalat" w:hAnsi="GHEA Grapalat"/>
        </w:rPr>
        <w:t>_______</w:t>
      </w:r>
      <w:r w:rsidR="00BB28C8" w:rsidRPr="00A542E3">
        <w:rPr>
          <w:rFonts w:ascii="GHEA Grapalat" w:hAnsi="GHEA Grapalat"/>
        </w:rPr>
        <w:t xml:space="preserve">) </w:t>
      </w:r>
      <w:proofErr w:type="spellStart"/>
      <w:proofErr w:type="gramEnd"/>
      <w:r w:rsidR="00BB28C8" w:rsidRPr="00A542E3">
        <w:rPr>
          <w:rFonts w:ascii="GHEA Grapalat" w:hAnsi="GHEA Grapalat"/>
        </w:rPr>
        <w:t>драмов</w:t>
      </w:r>
      <w:proofErr w:type="spellEnd"/>
      <w:r w:rsidR="00BB28C8" w:rsidRPr="00A542E3">
        <w:rPr>
          <w:rFonts w:ascii="GHEA Grapalat" w:hAnsi="GHEA Grapalat"/>
        </w:rPr>
        <w:t xml:space="preserve"> РА составляют НДС.</w:t>
      </w:r>
    </w:p>
    <w:p w:rsidR="00BB28C8" w:rsidRPr="00D5595C" w:rsidRDefault="00BB28C8" w:rsidP="007E08E3">
      <w:pPr>
        <w:widowControl w:val="0"/>
        <w:tabs>
          <w:tab w:val="left" w:pos="1276"/>
        </w:tabs>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4821A0" w:rsidP="007E08E3">
      <w:pPr>
        <w:widowControl w:val="0"/>
        <w:tabs>
          <w:tab w:val="left" w:pos="1276"/>
        </w:tabs>
        <w:ind w:firstLine="567"/>
        <w:jc w:val="both"/>
        <w:rPr>
          <w:rFonts w:ascii="GHEA Grapalat" w:hAnsi="GHEA Grapalat"/>
        </w:rPr>
      </w:pPr>
      <w:r>
        <w:rPr>
          <w:rFonts w:ascii="GHEA Grapalat" w:hAnsi="GHEA Grapalat"/>
        </w:rPr>
        <w:t>этап</w:t>
      </w:r>
      <w:r w:rsidRPr="00A542E3">
        <w:rPr>
          <w:rFonts w:ascii="GHEA Grapalat" w:hAnsi="GHEA Grapalat"/>
        </w:rPr>
        <w:t xml:space="preserve"> </w:t>
      </w:r>
      <w:r>
        <w:rPr>
          <w:rFonts w:ascii="GHEA Grapalat" w:hAnsi="GHEA Grapalat"/>
        </w:rPr>
        <w:t>2</w:t>
      </w:r>
      <w:r w:rsidR="00BB28C8" w:rsidRPr="00A542E3">
        <w:rPr>
          <w:rFonts w:ascii="GHEA Grapalat" w:hAnsi="GHEA Grapalat"/>
        </w:rPr>
        <w:t xml:space="preserve"> </w:t>
      </w:r>
      <w:r w:rsidRPr="004821A0">
        <w:rPr>
          <w:rFonts w:ascii="GHEA Grapalat" w:hAnsi="GHEA Grapalat"/>
          <w:color w:val="FF0000"/>
        </w:rPr>
        <w:t xml:space="preserve">(50 (пятьдесят) процентов от цены контракта в рамках государственной </w:t>
      </w:r>
      <w:proofErr w:type="spellStart"/>
      <w:r w:rsidRPr="004821A0">
        <w:rPr>
          <w:rFonts w:ascii="GHEA Grapalat" w:hAnsi="GHEA Grapalat"/>
          <w:color w:val="FF0000"/>
        </w:rPr>
        <w:t>субвенционной</w:t>
      </w:r>
      <w:proofErr w:type="spellEnd"/>
      <w:r w:rsidRPr="004821A0">
        <w:rPr>
          <w:rFonts w:ascii="GHEA Grapalat" w:hAnsi="GHEA Grapalat"/>
          <w:color w:val="FF0000"/>
        </w:rPr>
        <w:t xml:space="preserve"> программы</w:t>
      </w:r>
      <w:proofErr w:type="gramStart"/>
      <w:r w:rsidRPr="004821A0">
        <w:rPr>
          <w:rFonts w:ascii="GHEA Grapalat" w:hAnsi="GHEA Grapalat"/>
          <w:color w:val="FF0000"/>
        </w:rPr>
        <w:t xml:space="preserve">) </w:t>
      </w:r>
      <w:r w:rsidR="00BB28C8" w:rsidRPr="00D5595C">
        <w:rPr>
          <w:rFonts w:ascii="GHEA Grapalat" w:hAnsi="GHEA Grapalat"/>
        </w:rPr>
        <w:t>_______</w:t>
      </w:r>
      <w:r w:rsidR="00BB28C8" w:rsidRPr="00A542E3">
        <w:rPr>
          <w:rFonts w:ascii="GHEA Grapalat" w:hAnsi="GHEA Grapalat"/>
        </w:rPr>
        <w:t xml:space="preserve"> (</w:t>
      </w:r>
      <w:r w:rsidR="00BB28C8" w:rsidRPr="00D5595C">
        <w:rPr>
          <w:rFonts w:ascii="GHEA Grapalat" w:hAnsi="GHEA Grapalat"/>
        </w:rPr>
        <w:t>________</w:t>
      </w:r>
      <w:r w:rsidR="00BB28C8" w:rsidRPr="00A542E3">
        <w:rPr>
          <w:rFonts w:ascii="GHEA Grapalat" w:hAnsi="GHEA Grapalat"/>
        </w:rPr>
        <w:t xml:space="preserve">) </w:t>
      </w:r>
      <w:proofErr w:type="spellStart"/>
      <w:proofErr w:type="gramEnd"/>
      <w:r w:rsidR="00BB28C8" w:rsidRPr="00A542E3">
        <w:rPr>
          <w:rFonts w:ascii="GHEA Grapalat" w:hAnsi="GHEA Grapalat"/>
        </w:rPr>
        <w:t>драмов</w:t>
      </w:r>
      <w:proofErr w:type="spellEnd"/>
      <w:r w:rsidR="00BB28C8" w:rsidRPr="00A542E3">
        <w:rPr>
          <w:rFonts w:ascii="GHEA Grapalat" w:hAnsi="GHEA Grapalat"/>
        </w:rPr>
        <w:t xml:space="preserve"> РА, из которых </w:t>
      </w:r>
      <w:r w:rsidR="00BB28C8" w:rsidRPr="00D5595C">
        <w:rPr>
          <w:rFonts w:ascii="GHEA Grapalat" w:hAnsi="GHEA Grapalat"/>
        </w:rPr>
        <w:t>_____</w:t>
      </w:r>
      <w:r w:rsidR="00BB28C8" w:rsidRPr="00A542E3">
        <w:rPr>
          <w:rFonts w:ascii="GHEA Grapalat" w:hAnsi="GHEA Grapalat"/>
        </w:rPr>
        <w:t xml:space="preserve"> (</w:t>
      </w:r>
      <w:r w:rsidR="00BB28C8" w:rsidRPr="00D5595C">
        <w:rPr>
          <w:rFonts w:ascii="GHEA Grapalat" w:hAnsi="GHEA Grapalat"/>
        </w:rPr>
        <w:t>________</w:t>
      </w:r>
      <w:r w:rsidR="00BB28C8" w:rsidRPr="00A542E3">
        <w:rPr>
          <w:rFonts w:ascii="GHEA Grapalat" w:hAnsi="GHEA Grapalat"/>
        </w:rPr>
        <w:t xml:space="preserve">) </w:t>
      </w:r>
      <w:proofErr w:type="spellStart"/>
      <w:r w:rsidR="00BB28C8" w:rsidRPr="00A542E3">
        <w:rPr>
          <w:rFonts w:ascii="GHEA Grapalat" w:hAnsi="GHEA Grapalat"/>
        </w:rPr>
        <w:t>драмов</w:t>
      </w:r>
      <w:proofErr w:type="spellEnd"/>
      <w:r w:rsidR="00BB28C8" w:rsidRPr="00A542E3">
        <w:rPr>
          <w:rFonts w:ascii="GHEA Grapalat" w:hAnsi="GHEA Grapalat"/>
        </w:rPr>
        <w:t xml:space="preserve"> РА составляют НДС</w:t>
      </w:r>
      <w:r w:rsidR="00F445EC">
        <w:rPr>
          <w:rStyle w:val="af6"/>
          <w:rFonts w:ascii="GHEA Grapalat" w:hAnsi="GHEA Grapalat"/>
        </w:rPr>
        <w:footnoteReference w:customMarkFollows="1" w:id="14"/>
        <w:t>28</w:t>
      </w:r>
      <w:r w:rsidR="00BB28C8" w:rsidRPr="00A542E3">
        <w:rPr>
          <w:rFonts w:ascii="GHEA Grapalat" w:hAnsi="GHEA Grapalat"/>
        </w:rPr>
        <w:t>.</w:t>
      </w:r>
    </w:p>
    <w:p w:rsidR="00BB28C8" w:rsidRPr="009F3DC7" w:rsidRDefault="00BB28C8" w:rsidP="007E08E3">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7E08E3">
      <w:pPr>
        <w:widowControl w:val="0"/>
        <w:tabs>
          <w:tab w:val="num" w:pos="1134"/>
        </w:tabs>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rsidP="007E08E3">
      <w:pPr>
        <w:rPr>
          <w:rFonts w:ascii="GHEA Grapalat" w:hAnsi="GHEA Grapalat"/>
          <w:b/>
        </w:rPr>
      </w:pPr>
      <w:r>
        <w:rPr>
          <w:rFonts w:ascii="GHEA Grapalat" w:hAnsi="GHEA Grapalat"/>
          <w:b/>
        </w:rPr>
        <w:br w:type="page"/>
      </w:r>
    </w:p>
    <w:p w:rsidR="00BB28C8" w:rsidRPr="009F3DC7" w:rsidRDefault="00BB28C8" w:rsidP="007E08E3">
      <w:pPr>
        <w:widowControl w:val="0"/>
        <w:tabs>
          <w:tab w:val="left" w:pos="1276"/>
        </w:tabs>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7E08E3">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7E08E3">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proofErr w:type="gramStart"/>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5"/>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w:t>
      </w:r>
      <w:proofErr w:type="gramEnd"/>
      <w:r w:rsidRPr="00DF13E4">
        <w:rPr>
          <w:rFonts w:ascii="GHEA Grapalat" w:hAnsi="GHEA Grapalat"/>
        </w:rPr>
        <w:t xml:space="preserve"> заказчиком</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7E08E3">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7E08E3">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7E08E3">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7E08E3">
      <w:pPr>
        <w:widowControl w:val="0"/>
        <w:tabs>
          <w:tab w:val="left" w:pos="1276"/>
        </w:tabs>
        <w:jc w:val="both"/>
        <w:rPr>
          <w:rFonts w:ascii="GHEA Grapalat" w:hAnsi="GHEA Grapalat"/>
        </w:rPr>
      </w:pPr>
    </w:p>
    <w:p w:rsidR="00BB28C8" w:rsidRPr="009F3DC7" w:rsidRDefault="00BB28C8" w:rsidP="007E08E3">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7E08E3">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7E08E3">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7E08E3">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w:t>
      </w:r>
      <w:r w:rsidRPr="00862ABD">
        <w:rPr>
          <w:rFonts w:ascii="GHEA Grapalat" w:hAnsi="GHEA Grapalat"/>
          <w:spacing w:val="-4"/>
        </w:rPr>
        <w:lastRenderedPageBreak/>
        <w:t>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7E08E3">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7E08E3">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7E08E3">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7E08E3">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7E08E3">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7E08E3">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7E08E3">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16"/>
        <w:t>32</w:t>
      </w:r>
      <w:r w:rsidRPr="009F3DC7">
        <w:rPr>
          <w:rFonts w:ascii="GHEA Grapalat" w:hAnsi="GHEA Grapalat"/>
        </w:rPr>
        <w:t>.</w:t>
      </w:r>
    </w:p>
    <w:p w:rsidR="00BB28C8" w:rsidRPr="009F3DC7" w:rsidRDefault="00BB28C8" w:rsidP="007E08E3">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17"/>
        <w:t>33</w:t>
      </w:r>
      <w:r w:rsidRPr="009F3DC7">
        <w:rPr>
          <w:rFonts w:ascii="GHEA Grapalat" w:hAnsi="GHEA Grapalat"/>
        </w:rPr>
        <w:t>.</w:t>
      </w:r>
    </w:p>
    <w:p w:rsidR="00BB28C8" w:rsidRPr="00124BE9" w:rsidRDefault="00BB28C8" w:rsidP="007E08E3">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7E08E3">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7E08E3">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7E08E3">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w:t>
      </w:r>
      <w:r w:rsidRPr="009F3DC7">
        <w:rPr>
          <w:rFonts w:ascii="GHEA Grapalat" w:hAnsi="GHEA Grapalat"/>
        </w:rPr>
        <w:lastRenderedPageBreak/>
        <w:t>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7E08E3">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7E08E3">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7E08E3">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7E08E3">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w:t>
      </w:r>
      <w:r w:rsidR="004821A0" w:rsidRPr="004821A0">
        <w:rPr>
          <w:rFonts w:ascii="GHEA Grapalat" w:hAnsi="GHEA Grapalat"/>
          <w:color w:val="FF0000"/>
        </w:rPr>
        <w:t xml:space="preserve">2-ого этапа </w:t>
      </w:r>
      <w:r w:rsidRPr="009F3DC7">
        <w:rPr>
          <w:rFonts w:ascii="GHEA Grapalat" w:hAnsi="GHEA Grapalat"/>
        </w:rPr>
        <w:t xml:space="preserve">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18"/>
        <w:t>34</w:t>
      </w:r>
    </w:p>
    <w:p w:rsidR="00BB28C8" w:rsidRPr="00B02C77" w:rsidRDefault="00BB28C8" w:rsidP="007E08E3">
      <w:pPr>
        <w:widowControl w:val="0"/>
        <w:tabs>
          <w:tab w:val="left" w:pos="1276"/>
        </w:tabs>
        <w:ind w:firstLine="567"/>
        <w:jc w:val="both"/>
        <w:rPr>
          <w:rFonts w:ascii="GHEA Grapalat" w:hAnsi="GHEA Grapalat"/>
        </w:rPr>
      </w:pPr>
    </w:p>
    <w:p w:rsidR="00BB28C8" w:rsidRPr="009F3DC7" w:rsidRDefault="00BB28C8" w:rsidP="007E08E3">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7E08E3">
            <w:pPr>
              <w:widowControl w:val="0"/>
              <w:jc w:val="center"/>
              <w:rPr>
                <w:rFonts w:ascii="GHEA Grapalat" w:hAnsi="GHEA Grapalat" w:cs="Sylfaen"/>
                <w:b/>
                <w:bCs/>
              </w:rPr>
            </w:pPr>
            <w:r w:rsidRPr="009F3DC7">
              <w:rPr>
                <w:rFonts w:ascii="GHEA Grapalat" w:hAnsi="GHEA Grapalat"/>
                <w:b/>
              </w:rPr>
              <w:t>ЗАКАЗЧИК</w:t>
            </w:r>
          </w:p>
          <w:p w:rsidR="00BB28C8" w:rsidRPr="00862ABD" w:rsidRDefault="00BB28C8" w:rsidP="007E08E3">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7E08E3">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7E08E3">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7E08E3">
            <w:pPr>
              <w:widowControl w:val="0"/>
              <w:jc w:val="center"/>
              <w:rPr>
                <w:rFonts w:ascii="GHEA Grapalat" w:hAnsi="GHEA Grapalat"/>
              </w:rPr>
            </w:pPr>
          </w:p>
        </w:tc>
        <w:tc>
          <w:tcPr>
            <w:tcW w:w="4343" w:type="dxa"/>
          </w:tcPr>
          <w:p w:rsidR="00BB28C8" w:rsidRPr="009F3DC7" w:rsidRDefault="00BB28C8" w:rsidP="007E08E3">
            <w:pPr>
              <w:widowControl w:val="0"/>
              <w:jc w:val="center"/>
              <w:rPr>
                <w:rFonts w:ascii="GHEA Grapalat" w:hAnsi="GHEA Grapalat" w:cs="Sylfaen"/>
                <w:b/>
                <w:bCs/>
              </w:rPr>
            </w:pPr>
            <w:r w:rsidRPr="009F3DC7">
              <w:rPr>
                <w:rFonts w:ascii="GHEA Grapalat" w:hAnsi="GHEA Grapalat"/>
                <w:b/>
              </w:rPr>
              <w:t>ПОДРЯДЧИК</w:t>
            </w:r>
          </w:p>
          <w:p w:rsidR="00BB28C8" w:rsidRPr="00862ABD" w:rsidRDefault="00BB28C8" w:rsidP="007E08E3">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7E08E3">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7E08E3">
            <w:pPr>
              <w:widowControl w:val="0"/>
              <w:jc w:val="center"/>
              <w:rPr>
                <w:rFonts w:ascii="GHEA Grapalat" w:hAnsi="GHEA Grapalat"/>
              </w:rPr>
            </w:pPr>
            <w:r w:rsidRPr="009F3DC7">
              <w:rPr>
                <w:rFonts w:ascii="GHEA Grapalat" w:hAnsi="GHEA Grapalat"/>
              </w:rPr>
              <w:t>М. П.</w:t>
            </w:r>
          </w:p>
        </w:tc>
      </w:tr>
    </w:tbl>
    <w:p w:rsidR="00BB28C8" w:rsidRDefault="00BB28C8" w:rsidP="007E08E3">
      <w:pPr>
        <w:widowControl w:val="0"/>
        <w:tabs>
          <w:tab w:val="left" w:pos="1276"/>
        </w:tabs>
        <w:ind w:firstLine="567"/>
        <w:jc w:val="both"/>
        <w:rPr>
          <w:rFonts w:ascii="GHEA Grapalat" w:hAnsi="GHEA Grapalat"/>
          <w:i/>
          <w:lang w:val="en-US"/>
        </w:rPr>
      </w:pPr>
    </w:p>
    <w:p w:rsidR="00BB28C8" w:rsidRPr="009F3DC7" w:rsidRDefault="00BB28C8" w:rsidP="007E08E3">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7E08E3">
      <w:pPr>
        <w:widowControl w:val="0"/>
        <w:ind w:firstLine="567"/>
        <w:rPr>
          <w:rFonts w:ascii="GHEA Grapalat" w:hAnsi="GHEA Grapalat"/>
          <w:i/>
        </w:rPr>
      </w:pPr>
      <w:r w:rsidRPr="009F3DC7">
        <w:rPr>
          <w:rFonts w:ascii="GHEA Grapalat" w:hAnsi="GHEA Grapalat"/>
        </w:rPr>
        <w:br w:type="page"/>
      </w: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7E08E3">
      <w:pPr>
        <w:widowControl w:val="0"/>
        <w:ind w:firstLine="567"/>
        <w:jc w:val="center"/>
        <w:rPr>
          <w:rFonts w:ascii="GHEA Grapalat" w:hAnsi="GHEA Grapalat"/>
          <w:b/>
        </w:rPr>
      </w:pPr>
    </w:p>
    <w:p w:rsidR="00BB28C8" w:rsidRPr="009F3DC7" w:rsidRDefault="008B56A4" w:rsidP="007E08E3">
      <w:pPr>
        <w:widowControl w:val="0"/>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7E08E3">
      <w:pPr>
        <w:widowControl w:val="0"/>
        <w:ind w:firstLine="567"/>
        <w:jc w:val="right"/>
        <w:rPr>
          <w:rFonts w:ascii="GHEA Grapalat" w:hAnsi="GHEA Grapalat"/>
          <w:i/>
        </w:rPr>
      </w:pPr>
    </w:p>
    <w:p w:rsidR="00BB28C8" w:rsidRDefault="004821A0" w:rsidP="007E08E3">
      <w:pPr>
        <w:widowControl w:val="0"/>
        <w:ind w:firstLine="567"/>
        <w:jc w:val="center"/>
        <w:rPr>
          <w:rFonts w:ascii="Sylfaen" w:hAnsi="Sylfaen"/>
          <w:lang w:val="hy-AM"/>
        </w:rPr>
      </w:pPr>
      <w:r w:rsidRPr="0089071D">
        <w:rPr>
          <w:rFonts w:ascii="GHEA Grapalat" w:hAnsi="GHEA Grapalat"/>
          <w:b/>
        </w:rPr>
        <w:t>ремонт</w:t>
      </w:r>
      <w:r>
        <w:rPr>
          <w:rFonts w:ascii="GHEA Grapalat" w:hAnsi="GHEA Grapalat"/>
          <w:b/>
        </w:rPr>
        <w:t>а</w:t>
      </w:r>
      <w:r w:rsidRPr="0089071D">
        <w:rPr>
          <w:rFonts w:ascii="GHEA Grapalat" w:hAnsi="GHEA Grapalat"/>
          <w:b/>
        </w:rPr>
        <w:t xml:space="preserve"> детского сада “</w:t>
      </w:r>
      <w:proofErr w:type="spellStart"/>
      <w:r w:rsidRPr="0089071D">
        <w:rPr>
          <w:rFonts w:ascii="GHEA Grapalat" w:hAnsi="GHEA Grapalat"/>
          <w:b/>
        </w:rPr>
        <w:t>Луснтаг</w:t>
      </w:r>
      <w:proofErr w:type="spellEnd"/>
      <w:r w:rsidRPr="0089071D">
        <w:rPr>
          <w:rFonts w:ascii="GHEA Grapalat" w:hAnsi="GHEA Grapalat"/>
          <w:b/>
        </w:rPr>
        <w:t>” общины Верин Арташата Араратской области РА</w:t>
      </w:r>
    </w:p>
    <w:tbl>
      <w:tblPr>
        <w:tblW w:w="10128" w:type="dxa"/>
        <w:tblInd w:w="103" w:type="dxa"/>
        <w:tblLook w:val="04A0" w:firstRow="1" w:lastRow="0" w:firstColumn="1" w:lastColumn="0" w:noHBand="0" w:noVBand="1"/>
      </w:tblPr>
      <w:tblGrid>
        <w:gridCol w:w="751"/>
        <w:gridCol w:w="4384"/>
        <w:gridCol w:w="728"/>
        <w:gridCol w:w="1045"/>
        <w:gridCol w:w="893"/>
        <w:gridCol w:w="1163"/>
        <w:gridCol w:w="1168"/>
      </w:tblGrid>
      <w:tr w:rsidR="004821A0" w:rsidRPr="004821A0" w:rsidTr="004821A0">
        <w:trPr>
          <w:trHeight w:val="255"/>
        </w:trPr>
        <w:tc>
          <w:tcPr>
            <w:tcW w:w="751"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b/>
                <w:bCs/>
                <w:color w:val="FF0000"/>
                <w:sz w:val="16"/>
                <w:szCs w:val="16"/>
              </w:rPr>
            </w:pPr>
            <w:r w:rsidRPr="004821A0">
              <w:rPr>
                <w:rFonts w:ascii="Arial LatArm" w:hAnsi="Arial LatArm"/>
                <w:b/>
                <w:bCs/>
                <w:color w:val="FF0000"/>
                <w:sz w:val="16"/>
                <w:szCs w:val="16"/>
              </w:rPr>
              <w:t>Ð/Ñ</w:t>
            </w:r>
          </w:p>
        </w:tc>
        <w:tc>
          <w:tcPr>
            <w:tcW w:w="438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821A0" w:rsidRPr="004821A0" w:rsidRDefault="004821A0" w:rsidP="004821A0">
            <w:pPr>
              <w:jc w:val="center"/>
              <w:rPr>
                <w:rFonts w:ascii="Arial LatArm" w:hAnsi="Arial LatArm"/>
                <w:b/>
                <w:bCs/>
                <w:color w:val="FF0000"/>
                <w:sz w:val="16"/>
                <w:szCs w:val="16"/>
              </w:rPr>
            </w:pPr>
            <w:r w:rsidRPr="004821A0">
              <w:rPr>
                <w:rFonts w:ascii="Arial LatArm" w:hAnsi="Arial LatArm"/>
                <w:b/>
                <w:bCs/>
                <w:color w:val="FF0000"/>
                <w:sz w:val="16"/>
                <w:szCs w:val="16"/>
              </w:rPr>
              <w:t>²ßË³ï³ÝùÝ»ñÇ ³Ýí³ÝáõÙÁ</w:t>
            </w:r>
          </w:p>
        </w:tc>
        <w:tc>
          <w:tcPr>
            <w:tcW w:w="72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â/Ù</w:t>
            </w:r>
          </w:p>
        </w:tc>
        <w:tc>
          <w:tcPr>
            <w:tcW w:w="10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lang w:val="hy-AM"/>
              </w:rPr>
            </w:pPr>
            <w:proofErr w:type="spellStart"/>
            <w:r w:rsidRPr="004821A0">
              <w:rPr>
                <w:rFonts w:ascii="Arial" w:hAnsi="Arial" w:cs="Arial"/>
                <w:color w:val="FF0000"/>
                <w:sz w:val="16"/>
                <w:szCs w:val="16"/>
              </w:rPr>
              <w:t>Քանակը</w:t>
            </w:r>
            <w:proofErr w:type="spellEnd"/>
          </w:p>
        </w:tc>
        <w:tc>
          <w:tcPr>
            <w:tcW w:w="8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lang w:val="hy-AM"/>
              </w:rPr>
            </w:pPr>
            <w:proofErr w:type="spellStart"/>
            <w:r w:rsidRPr="004821A0">
              <w:rPr>
                <w:rFonts w:ascii="Arial" w:hAnsi="Arial" w:cs="Arial"/>
                <w:color w:val="FF0000"/>
                <w:sz w:val="16"/>
                <w:szCs w:val="16"/>
              </w:rPr>
              <w:t>միավ</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Գինը</w:t>
            </w:r>
            <w:proofErr w:type="spellEnd"/>
            <w:r w:rsidRPr="004821A0">
              <w:rPr>
                <w:rFonts w:ascii="Arial" w:hAnsi="Arial" w:cs="Arial"/>
                <w:color w:val="FF0000"/>
                <w:sz w:val="16"/>
                <w:szCs w:val="16"/>
                <w:lang w:val="hy-AM"/>
              </w:rPr>
              <w:t>**</w:t>
            </w:r>
          </w:p>
        </w:tc>
        <w:tc>
          <w:tcPr>
            <w:tcW w:w="1163" w:type="dxa"/>
            <w:vMerge w:val="restart"/>
            <w:tcBorders>
              <w:top w:val="single" w:sz="4" w:space="0" w:color="auto"/>
              <w:left w:val="single" w:sz="4" w:space="0" w:color="auto"/>
              <w:bottom w:val="single" w:sz="4" w:space="0" w:color="auto"/>
              <w:right w:val="nil"/>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w:hAnsi="Arial" w:cs="Arial"/>
                <w:color w:val="FF0000"/>
                <w:sz w:val="16"/>
                <w:szCs w:val="16"/>
              </w:rPr>
              <w:t>Ընդ</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արժեքը</w:t>
            </w:r>
            <w:proofErr w:type="spellEnd"/>
          </w:p>
        </w:tc>
        <w:tc>
          <w:tcPr>
            <w:tcW w:w="116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821A0" w:rsidRPr="004821A0" w:rsidRDefault="004821A0" w:rsidP="004821A0">
            <w:pPr>
              <w:jc w:val="center"/>
              <w:rPr>
                <w:rFonts w:ascii="Arial Armenian" w:hAnsi="Arial Armenian"/>
                <w:color w:val="FF0000"/>
                <w:sz w:val="20"/>
                <w:szCs w:val="20"/>
              </w:rPr>
            </w:pPr>
            <w:proofErr w:type="spellStart"/>
            <w:r w:rsidRPr="004821A0">
              <w:rPr>
                <w:rFonts w:ascii="GHEA Grapalat" w:hAnsi="GHEA Grapalat" w:cs="Arial"/>
                <w:color w:val="FF0000"/>
                <w:sz w:val="12"/>
                <w:szCs w:val="12"/>
              </w:rPr>
              <w:t>ըստ</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աշխատանքների</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նախահաշվային</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բաժինների</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համար</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սահմանված</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առավելագույն</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կշիռներ</w:t>
            </w:r>
            <w:proofErr w:type="spellEnd"/>
            <w:r w:rsidRPr="004821A0">
              <w:rPr>
                <w:rFonts w:ascii="GHEA Grapalat" w:hAnsi="GHEA Grapalat" w:cs="Arial"/>
                <w:color w:val="FF0000"/>
                <w:sz w:val="12"/>
                <w:szCs w:val="12"/>
              </w:rPr>
              <w:t xml:space="preserve"> (</w:t>
            </w:r>
            <w:proofErr w:type="spellStart"/>
            <w:r w:rsidRPr="004821A0">
              <w:rPr>
                <w:rFonts w:ascii="GHEA Grapalat" w:hAnsi="GHEA Grapalat" w:cs="Arial"/>
                <w:color w:val="FF0000"/>
                <w:sz w:val="12"/>
                <w:szCs w:val="12"/>
              </w:rPr>
              <w:t>տոկոս</w:t>
            </w:r>
            <w:proofErr w:type="spellEnd"/>
            <w:r w:rsidRPr="004821A0">
              <w:rPr>
                <w:rFonts w:ascii="GHEA Grapalat" w:hAnsi="GHEA Grapalat" w:cs="Arial"/>
                <w:color w:val="FF0000"/>
                <w:sz w:val="12"/>
                <w:szCs w:val="12"/>
              </w:rPr>
              <w:t>)</w:t>
            </w:r>
          </w:p>
        </w:tc>
      </w:tr>
      <w:tr w:rsidR="004821A0" w:rsidRPr="004821A0" w:rsidTr="004821A0">
        <w:trPr>
          <w:trHeight w:val="255"/>
        </w:trPr>
        <w:tc>
          <w:tcPr>
            <w:tcW w:w="751" w:type="dxa"/>
            <w:vMerge/>
            <w:tcBorders>
              <w:top w:val="single" w:sz="4" w:space="0" w:color="auto"/>
              <w:left w:val="single" w:sz="4" w:space="0" w:color="auto"/>
              <w:bottom w:val="single" w:sz="4" w:space="0" w:color="000000"/>
              <w:right w:val="single" w:sz="4" w:space="0" w:color="auto"/>
            </w:tcBorders>
            <w:vAlign w:val="center"/>
            <w:hideMark/>
          </w:tcPr>
          <w:p w:rsidR="004821A0" w:rsidRPr="004821A0" w:rsidRDefault="004821A0" w:rsidP="004821A0">
            <w:pPr>
              <w:rPr>
                <w:rFonts w:ascii="Arial LatArm" w:hAnsi="Arial LatArm"/>
                <w:b/>
                <w:bCs/>
                <w:color w:val="FF0000"/>
                <w:sz w:val="16"/>
                <w:szCs w:val="16"/>
              </w:rPr>
            </w:pPr>
          </w:p>
        </w:tc>
        <w:tc>
          <w:tcPr>
            <w:tcW w:w="4384" w:type="dxa"/>
            <w:vMerge/>
            <w:tcBorders>
              <w:top w:val="single" w:sz="4" w:space="0" w:color="auto"/>
              <w:left w:val="single" w:sz="4" w:space="0" w:color="auto"/>
              <w:bottom w:val="single" w:sz="4" w:space="0" w:color="000000"/>
              <w:right w:val="single" w:sz="4" w:space="0" w:color="auto"/>
            </w:tcBorders>
            <w:vAlign w:val="center"/>
            <w:hideMark/>
          </w:tcPr>
          <w:p w:rsidR="004821A0" w:rsidRPr="004821A0" w:rsidRDefault="004821A0" w:rsidP="004821A0">
            <w:pPr>
              <w:rPr>
                <w:rFonts w:ascii="Arial LatArm" w:hAnsi="Arial LatArm"/>
                <w:b/>
                <w:bCs/>
                <w:color w:val="FF0000"/>
                <w:sz w:val="16"/>
                <w:szCs w:val="16"/>
              </w:rPr>
            </w:pPr>
          </w:p>
        </w:tc>
        <w:tc>
          <w:tcPr>
            <w:tcW w:w="728" w:type="dxa"/>
            <w:vMerge/>
            <w:tcBorders>
              <w:top w:val="single" w:sz="4" w:space="0" w:color="auto"/>
              <w:left w:val="single" w:sz="4" w:space="0" w:color="auto"/>
              <w:bottom w:val="single" w:sz="4" w:space="0" w:color="000000"/>
              <w:right w:val="single" w:sz="4" w:space="0" w:color="auto"/>
            </w:tcBorders>
            <w:vAlign w:val="center"/>
            <w:hideMark/>
          </w:tcPr>
          <w:p w:rsidR="004821A0" w:rsidRPr="004821A0" w:rsidRDefault="004821A0" w:rsidP="004821A0">
            <w:pPr>
              <w:rPr>
                <w:rFonts w:ascii="Arial Armenian" w:hAnsi="Arial Armenian"/>
                <w:color w:val="FF0000"/>
                <w:sz w:val="16"/>
                <w:szCs w:val="16"/>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4821A0" w:rsidRPr="004821A0" w:rsidRDefault="004821A0" w:rsidP="004821A0">
            <w:pPr>
              <w:rPr>
                <w:rFonts w:ascii="Arial Armenian" w:hAnsi="Arial Armenian"/>
                <w:color w:val="FF0000"/>
                <w:sz w:val="16"/>
                <w:szCs w:val="16"/>
              </w:rPr>
            </w:pPr>
          </w:p>
        </w:tc>
        <w:tc>
          <w:tcPr>
            <w:tcW w:w="893" w:type="dxa"/>
            <w:vMerge/>
            <w:tcBorders>
              <w:top w:val="single" w:sz="4" w:space="0" w:color="auto"/>
              <w:left w:val="single" w:sz="4" w:space="0" w:color="auto"/>
              <w:bottom w:val="single" w:sz="4" w:space="0" w:color="auto"/>
              <w:right w:val="single" w:sz="4" w:space="0" w:color="auto"/>
            </w:tcBorders>
            <w:vAlign w:val="center"/>
            <w:hideMark/>
          </w:tcPr>
          <w:p w:rsidR="004821A0" w:rsidRPr="004821A0" w:rsidRDefault="004821A0" w:rsidP="004821A0">
            <w:pPr>
              <w:rPr>
                <w:rFonts w:ascii="Arial Armenian" w:hAnsi="Arial Armenian"/>
                <w:color w:val="FF0000"/>
                <w:sz w:val="16"/>
                <w:szCs w:val="16"/>
              </w:rPr>
            </w:pPr>
          </w:p>
        </w:tc>
        <w:tc>
          <w:tcPr>
            <w:tcW w:w="1163" w:type="dxa"/>
            <w:vMerge/>
            <w:tcBorders>
              <w:top w:val="single" w:sz="4" w:space="0" w:color="auto"/>
              <w:left w:val="single" w:sz="4" w:space="0" w:color="auto"/>
              <w:bottom w:val="single" w:sz="4" w:space="0" w:color="auto"/>
              <w:right w:val="nil"/>
            </w:tcBorders>
            <w:vAlign w:val="center"/>
            <w:hideMark/>
          </w:tcPr>
          <w:p w:rsidR="004821A0" w:rsidRPr="004821A0" w:rsidRDefault="004821A0" w:rsidP="004821A0">
            <w:pPr>
              <w:rPr>
                <w:rFonts w:ascii="Arial Armenian" w:hAnsi="Arial Armenian"/>
                <w:color w:val="FF0000"/>
                <w:sz w:val="16"/>
                <w:szCs w:val="16"/>
              </w:rPr>
            </w:pPr>
          </w:p>
        </w:tc>
        <w:tc>
          <w:tcPr>
            <w:tcW w:w="1164" w:type="dxa"/>
            <w:vMerge/>
            <w:tcBorders>
              <w:top w:val="single" w:sz="4" w:space="0" w:color="auto"/>
              <w:left w:val="single" w:sz="4" w:space="0" w:color="auto"/>
              <w:bottom w:val="single" w:sz="4" w:space="0" w:color="000000"/>
              <w:right w:val="single" w:sz="4" w:space="0" w:color="auto"/>
            </w:tcBorders>
            <w:vAlign w:val="center"/>
            <w:hideMark/>
          </w:tcPr>
          <w:p w:rsidR="004821A0" w:rsidRPr="004821A0" w:rsidRDefault="004821A0" w:rsidP="004821A0">
            <w:pPr>
              <w:rPr>
                <w:rFonts w:ascii="Arial Armenian" w:hAnsi="Arial Armenian"/>
                <w:color w:val="FF0000"/>
                <w:sz w:val="20"/>
                <w:szCs w:val="20"/>
              </w:rPr>
            </w:pP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1</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2</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4</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20"/>
                <w:szCs w:val="20"/>
              </w:rPr>
            </w:pPr>
            <w:r w:rsidRPr="004821A0">
              <w:rPr>
                <w:rFonts w:ascii="Arial Armenian" w:hAnsi="Arial Armenian"/>
                <w:color w:val="FF0000"/>
                <w:sz w:val="20"/>
                <w:szCs w:val="20"/>
              </w:rPr>
              <w:t>5</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center"/>
              <w:rPr>
                <w:rFonts w:ascii="Arial Armenian" w:hAnsi="Arial Armenian"/>
                <w:color w:val="FF0000"/>
                <w:sz w:val="20"/>
                <w:szCs w:val="20"/>
              </w:rPr>
            </w:pPr>
            <w:r w:rsidRPr="004821A0">
              <w:rPr>
                <w:rFonts w:ascii="Arial Armenian" w:hAnsi="Arial Armenian"/>
                <w:color w:val="FF0000"/>
                <w:sz w:val="20"/>
                <w:szCs w:val="20"/>
              </w:rPr>
              <w:t>6</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 </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b/>
                <w:bCs/>
                <w:color w:val="FF0000"/>
                <w:sz w:val="20"/>
                <w:szCs w:val="20"/>
              </w:rPr>
            </w:pPr>
            <w:r w:rsidRPr="004821A0">
              <w:rPr>
                <w:rFonts w:ascii="Arial LatArm" w:hAnsi="Arial LatArm"/>
                <w:b/>
                <w:bCs/>
                <w:color w:val="FF0000"/>
                <w:sz w:val="20"/>
                <w:szCs w:val="20"/>
              </w:rPr>
              <w:t xml:space="preserve"> </w:t>
            </w:r>
            <w:proofErr w:type="spellStart"/>
            <w:r w:rsidRPr="004821A0">
              <w:rPr>
                <w:rFonts w:ascii="Arial" w:hAnsi="Arial" w:cs="Arial"/>
                <w:b/>
                <w:bCs/>
                <w:color w:val="FF0000"/>
                <w:sz w:val="20"/>
                <w:szCs w:val="20"/>
              </w:rPr>
              <w:t>Տանիքի</w:t>
            </w:r>
            <w:proofErr w:type="spellEnd"/>
            <w:r w:rsidRPr="004821A0">
              <w:rPr>
                <w:rFonts w:ascii="Arial LatArm" w:hAnsi="Arial LatArm"/>
                <w:b/>
                <w:bCs/>
                <w:color w:val="FF0000"/>
                <w:sz w:val="20"/>
                <w:szCs w:val="20"/>
              </w:rPr>
              <w:t xml:space="preserve"> </w:t>
            </w:r>
            <w:proofErr w:type="spellStart"/>
            <w:r w:rsidRPr="004821A0">
              <w:rPr>
                <w:rFonts w:ascii="Arial" w:hAnsi="Arial" w:cs="Arial"/>
                <w:b/>
                <w:bCs/>
                <w:color w:val="FF0000"/>
                <w:sz w:val="20"/>
                <w:szCs w:val="20"/>
              </w:rPr>
              <w:t>հիմնանորոգման</w:t>
            </w:r>
            <w:proofErr w:type="spellEnd"/>
            <w:r w:rsidRPr="004821A0">
              <w:rPr>
                <w:rFonts w:ascii="Arial LatArm" w:hAnsi="Arial LatArm"/>
                <w:b/>
                <w:bCs/>
                <w:color w:val="FF0000"/>
                <w:sz w:val="20"/>
                <w:szCs w:val="20"/>
              </w:rPr>
              <w:t xml:space="preserve"> </w:t>
            </w:r>
            <w:proofErr w:type="spellStart"/>
            <w:r w:rsidRPr="004821A0">
              <w:rPr>
                <w:rFonts w:ascii="Arial" w:hAnsi="Arial" w:cs="Arial"/>
                <w:b/>
                <w:bCs/>
                <w:color w:val="FF0000"/>
                <w:sz w:val="20"/>
                <w:szCs w:val="20"/>
              </w:rPr>
              <w:t>աշխատանքներ</w:t>
            </w:r>
            <w:proofErr w:type="spellEnd"/>
            <w:r w:rsidRPr="004821A0">
              <w:rPr>
                <w:rFonts w:ascii="Arial LatArm" w:hAnsi="Arial LatArm"/>
                <w:b/>
                <w:bCs/>
                <w:color w:val="FF0000"/>
                <w:sz w:val="20"/>
                <w:szCs w:val="20"/>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20"/>
                <w:szCs w:val="20"/>
              </w:rPr>
            </w:pPr>
            <w:r w:rsidRPr="004821A0">
              <w:rPr>
                <w:rFonts w:ascii="Arial LatArm" w:hAnsi="Arial LatArm"/>
                <w:color w:val="FF0000"/>
                <w:sz w:val="20"/>
                <w:szCs w:val="20"/>
              </w:rPr>
              <w:t> </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20"/>
                <w:szCs w:val="20"/>
              </w:rPr>
            </w:pPr>
            <w:r w:rsidRPr="004821A0">
              <w:rPr>
                <w:rFonts w:ascii="Arial Armenian" w:hAnsi="Arial Armenian"/>
                <w:color w:val="FF0000"/>
                <w:sz w:val="20"/>
                <w:szCs w:val="20"/>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center"/>
              <w:rPr>
                <w:rFonts w:ascii="Arial Armenian" w:hAnsi="Arial Armenian"/>
                <w:color w:val="FF0000"/>
                <w:sz w:val="20"/>
                <w:szCs w:val="20"/>
              </w:rPr>
            </w:pPr>
            <w:r w:rsidRPr="004821A0">
              <w:rPr>
                <w:rFonts w:ascii="Arial Armenian" w:hAnsi="Arial Armenian"/>
                <w:color w:val="FF0000"/>
                <w:sz w:val="20"/>
                <w:szCs w:val="20"/>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î³ÝÇùÇ Í³ÍÏÇ ù³Ý¹áõÙ ³ëµáßÇý»ñÇó</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369.27</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î³ÝÇùÇ Í³ÍÏÇ </w:t>
            </w:r>
            <w:proofErr w:type="spellStart"/>
            <w:r w:rsidRPr="004821A0">
              <w:rPr>
                <w:rFonts w:ascii="Arial" w:hAnsi="Arial" w:cs="Arial"/>
                <w:color w:val="FF0000"/>
                <w:sz w:val="16"/>
                <w:szCs w:val="16"/>
              </w:rPr>
              <w:t>ջրհորդանների</w:t>
            </w:r>
            <w:proofErr w:type="spellEnd"/>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ù³Ý¹áõÙ</w:t>
            </w:r>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70.08</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w:hAnsi="Arial" w:cs="Arial"/>
                <w:color w:val="FF0000"/>
                <w:sz w:val="16"/>
                <w:szCs w:val="16"/>
              </w:rPr>
              <w:t>Ջ</w:t>
            </w:r>
            <w:r w:rsidRPr="004821A0">
              <w:rPr>
                <w:rFonts w:ascii="Arial Armenian" w:hAnsi="Arial Armenian" w:cs="Arial Armenian"/>
                <w:color w:val="FF0000"/>
                <w:sz w:val="16"/>
                <w:szCs w:val="16"/>
              </w:rPr>
              <w:t>ñ³Ñ»é³óÙ³Ý</w:t>
            </w:r>
            <w:r w:rsidRPr="004821A0">
              <w:rPr>
                <w:rFonts w:ascii="Arial Armenian" w:hAnsi="Arial Armenian"/>
                <w:color w:val="FF0000"/>
                <w:sz w:val="16"/>
                <w:szCs w:val="16"/>
              </w:rPr>
              <w:t xml:space="preserve"> ËáÕáí³ÏÝ»ñÇ  ù³Ý¹áõÙ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0.468</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î³ÝÇùÇ ÷³Ûï³ÝÛáõÃÇ ù³Ý¹áõÙ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4.441</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ÞÇÝ.³ÕµÇ Ñ³í³ùáõÙ ¨ ¹áõñë µ»</w:t>
            </w:r>
            <w:proofErr w:type="spellStart"/>
            <w:r w:rsidRPr="004821A0">
              <w:rPr>
                <w:rFonts w:ascii="Arial LatArm" w:hAnsi="Arial LatArm"/>
                <w:color w:val="FF0000"/>
                <w:sz w:val="16"/>
                <w:szCs w:val="16"/>
              </w:rPr>
              <w:t>ñáõÙ</w:t>
            </w:r>
            <w:proofErr w:type="spellEnd"/>
            <w:r w:rsidRPr="004821A0">
              <w:rPr>
                <w:rFonts w:ascii="Arial LatArm" w:hAnsi="Arial LatArm"/>
                <w:color w:val="FF0000"/>
                <w:sz w:val="16"/>
                <w:szCs w:val="16"/>
              </w:rPr>
              <w:t xml:space="preserve"> ï³ñ³ÍùÇó</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proofErr w:type="spellStart"/>
            <w:r w:rsidRPr="004821A0">
              <w:rPr>
                <w:rFonts w:ascii="Arial LatArm" w:hAnsi="Arial LatArm"/>
                <w:color w:val="FF0000"/>
                <w:sz w:val="16"/>
                <w:szCs w:val="16"/>
              </w:rPr>
              <w:t>ïÝ</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6.65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ÞÇÝ.³ÕµÇ µ³ñÓáõÙ ÇÝùÝ³Ã. ¿ùëÏ³í³ï.</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1000Ù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0.0086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î»Õ³÷áËáõÙ 5 ÏÙ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Armenian" w:hAnsi="Arial Armenian"/>
                <w:color w:val="FF0000"/>
                <w:sz w:val="16"/>
                <w:szCs w:val="16"/>
              </w:rPr>
              <w:t>ïÝ</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6.65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î³ÝÇùÇ ÷³ÛïÛ³ Ï³ñÏ³ëÇ </w:t>
            </w:r>
            <w:proofErr w:type="spellStart"/>
            <w:r w:rsidRPr="004821A0">
              <w:rPr>
                <w:rFonts w:ascii="Arial" w:hAnsi="Arial" w:cs="Arial"/>
                <w:color w:val="FF0000"/>
                <w:sz w:val="16"/>
                <w:szCs w:val="16"/>
              </w:rPr>
              <w:t>կառուցում</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ծայրակցորդ</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0.899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9</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¶Éáóí³Íù ÷³ÛïÛ³ Ï³ñÏ³ëÇ Ï³å»Éáõ Ñ³Ù³ñ ö8ÙÙ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Armenian" w:hAnsi="Arial Armenian"/>
                <w:color w:val="FF0000"/>
                <w:sz w:val="16"/>
                <w:szCs w:val="16"/>
              </w:rPr>
              <w:t>ïÝ</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0.082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î³ÝÇùÇ Í³ÍÏÇ Ï³éáõóáõÙ  </w:t>
            </w:r>
            <w:proofErr w:type="spellStart"/>
            <w:r w:rsidRPr="004821A0">
              <w:rPr>
                <w:rFonts w:ascii="Arial Armenian" w:hAnsi="Arial Armenian"/>
                <w:color w:val="FF0000"/>
                <w:sz w:val="16"/>
                <w:szCs w:val="16"/>
              </w:rPr>
              <w:t>åñáý.óÇÝÏ.ÃÇÃ»ÕÇó</w:t>
            </w:r>
            <w:proofErr w:type="spellEnd"/>
            <w:r w:rsidRPr="004821A0">
              <w:rPr>
                <w:rFonts w:ascii="Arial Armenian" w:hAnsi="Arial Armenian"/>
                <w:color w:val="FF0000"/>
                <w:sz w:val="16"/>
                <w:szCs w:val="16"/>
              </w:rPr>
              <w:t xml:space="preserve"> - </w:t>
            </w:r>
            <w:r w:rsidRPr="004821A0">
              <w:rPr>
                <w:rFonts w:ascii="Arial" w:hAnsi="Arial" w:cs="Arial"/>
                <w:color w:val="FF0000"/>
                <w:sz w:val="16"/>
                <w:szCs w:val="16"/>
              </w:rPr>
              <w:t>КП</w:t>
            </w:r>
            <w:r w:rsidRPr="004821A0">
              <w:rPr>
                <w:rFonts w:ascii="Arial Armenian" w:hAnsi="Arial Armenian"/>
                <w:color w:val="FF0000"/>
                <w:sz w:val="16"/>
                <w:szCs w:val="16"/>
              </w:rPr>
              <w:t>-21-0,55</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Ñ³ëï</w:t>
            </w:r>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Ï³í³ñ³Ù³Íáí</w:t>
            </w:r>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3.693</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11</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Armenian" w:hAnsi="Arial Armenian"/>
                <w:color w:val="FF0000"/>
                <w:sz w:val="16"/>
                <w:szCs w:val="16"/>
              </w:rPr>
              <w:t>âáñëáõ</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կավարամած</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1.337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¶³·³ÃÝ³·ÍÇ  Ï³éáõóáõÙ  33</w:t>
            </w:r>
            <w:r w:rsidRPr="004821A0">
              <w:rPr>
                <w:rFonts w:ascii="Arial" w:hAnsi="Arial" w:cs="Arial"/>
                <w:color w:val="FF0000"/>
                <w:sz w:val="16"/>
                <w:szCs w:val="16"/>
              </w:rPr>
              <w:t>սմլայն</w:t>
            </w:r>
            <w:r w:rsidRPr="004821A0">
              <w:rPr>
                <w:rFonts w:ascii="Arial Armenian" w:hAnsi="Arial Armenian"/>
                <w:color w:val="FF0000"/>
                <w:sz w:val="16"/>
                <w:szCs w:val="16"/>
              </w:rPr>
              <w:t>. 0,50</w:t>
            </w:r>
            <w:r w:rsidRPr="004821A0">
              <w:rPr>
                <w:rFonts w:ascii="Arial Armenian" w:hAnsi="Arial Armenian" w:cs="Arial Armenian"/>
                <w:color w:val="FF0000"/>
                <w:sz w:val="16"/>
                <w:szCs w:val="16"/>
              </w:rPr>
              <w:t>ÙÙ</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ց</w:t>
            </w:r>
            <w:r w:rsidRPr="004821A0">
              <w:rPr>
                <w:rFonts w:ascii="Arial Armenian" w:hAnsi="Arial Armenian" w:cs="Arial Armenian"/>
                <w:color w:val="FF0000"/>
                <w:sz w:val="16"/>
                <w:szCs w:val="16"/>
              </w:rPr>
              <w:t>ÇÝÏ</w:t>
            </w:r>
            <w:proofErr w:type="spellEnd"/>
            <w:r w:rsidRPr="004821A0">
              <w:rPr>
                <w:rFonts w:ascii="Arial Armenian" w:hAnsi="Arial Armenian"/>
                <w:color w:val="FF0000"/>
                <w:sz w:val="16"/>
                <w:szCs w:val="16"/>
              </w:rPr>
              <w:t xml:space="preserve">, </w:t>
            </w:r>
            <w:proofErr w:type="spellStart"/>
            <w:r w:rsidRPr="004821A0">
              <w:rPr>
                <w:rFonts w:ascii="Arial Armenian" w:hAnsi="Arial Armenian" w:cs="Arial Armenian"/>
                <w:color w:val="FF0000"/>
                <w:sz w:val="16"/>
                <w:szCs w:val="16"/>
              </w:rPr>
              <w:t>ÃÇÃ»ÕÇó</w:t>
            </w:r>
            <w:proofErr w:type="spellEnd"/>
            <w:r w:rsidRPr="004821A0">
              <w:rPr>
                <w:rFonts w:ascii="Arial Armenian" w:hAnsi="Arial Armenian"/>
                <w:color w:val="FF0000"/>
                <w:sz w:val="16"/>
                <w:szCs w:val="16"/>
              </w:rPr>
              <w:t xml:space="preserve">  3</w:t>
            </w:r>
            <w:r w:rsidRPr="004821A0">
              <w:rPr>
                <w:rFonts w:ascii="Arial" w:hAnsi="Arial" w:cs="Arial"/>
                <w:color w:val="FF0000"/>
                <w:sz w:val="16"/>
                <w:szCs w:val="16"/>
              </w:rPr>
              <w:t>սմ</w:t>
            </w:r>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ï³Ëï³Ï³Ù³Íáí</w:t>
            </w:r>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w:t>
            </w:r>
            <w:r w:rsidRPr="004821A0">
              <w:rPr>
                <w:rFonts w:ascii="Arial Armenian" w:hAnsi="Arial Armenian"/>
                <w:color w:val="FF0000"/>
                <w:sz w:val="16"/>
                <w:szCs w:val="16"/>
                <w:vertAlign w:val="superscript"/>
              </w:rPr>
              <w:t xml:space="preserve">2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0.343</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43.1</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13</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ց</w:t>
            </w:r>
            <w:r w:rsidRPr="004821A0">
              <w:rPr>
                <w:rFonts w:ascii="Arial Armenian" w:hAnsi="Arial Armenian" w:cs="Arial Armenian"/>
                <w:color w:val="FF0000"/>
                <w:sz w:val="16"/>
                <w:szCs w:val="16"/>
              </w:rPr>
              <w:t>ÇÝÏ</w:t>
            </w:r>
            <w:proofErr w:type="spellEnd"/>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ÃÇÃ»Õ</w:t>
            </w:r>
            <w:r w:rsidRPr="004821A0">
              <w:rPr>
                <w:rFonts w:ascii="Arial Armenian" w:hAnsi="Arial Armenian"/>
                <w:color w:val="FF0000"/>
                <w:sz w:val="16"/>
                <w:szCs w:val="16"/>
              </w:rPr>
              <w:t xml:space="preserve"> 0,50</w:t>
            </w:r>
            <w:r w:rsidRPr="004821A0">
              <w:rPr>
                <w:rFonts w:ascii="Arial Armenian" w:hAnsi="Arial Armenian" w:cs="Arial Armenian"/>
                <w:color w:val="FF0000"/>
                <w:sz w:val="16"/>
                <w:szCs w:val="16"/>
              </w:rPr>
              <w:t>ÙÙ</w:t>
            </w:r>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103.96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14</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Armenian" w:hAnsi="Arial Armenian"/>
                <w:color w:val="FF0000"/>
                <w:sz w:val="16"/>
                <w:szCs w:val="16"/>
              </w:rPr>
              <w:t>âáñëáõ</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1.040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15</w:t>
            </w:r>
          </w:p>
        </w:tc>
        <w:tc>
          <w:tcPr>
            <w:tcW w:w="4384" w:type="dxa"/>
            <w:tcBorders>
              <w:top w:val="nil"/>
              <w:left w:val="nil"/>
              <w:bottom w:val="single" w:sz="4" w:space="0" w:color="auto"/>
              <w:right w:val="single" w:sz="4" w:space="0" w:color="auto"/>
            </w:tcBorders>
            <w:shd w:val="clear" w:color="000000" w:fill="FFFFFF"/>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æñÑáñ¹³ÝÇ Ï³éáõóáõÙ 30 ÙÙ ï³Ëï³Ï³Ù³Íáí </w:t>
            </w:r>
            <w:r w:rsidRPr="004821A0">
              <w:rPr>
                <w:rFonts w:ascii="Arial" w:hAnsi="Arial" w:cs="Arial"/>
                <w:color w:val="FF0000"/>
                <w:sz w:val="16"/>
                <w:szCs w:val="16"/>
              </w:rPr>
              <w:t>ց</w:t>
            </w:r>
            <w:r w:rsidRPr="004821A0">
              <w:rPr>
                <w:rFonts w:ascii="Arial Armenian" w:hAnsi="Arial Armenian" w:cs="Arial Armenian"/>
                <w:color w:val="FF0000"/>
                <w:sz w:val="16"/>
                <w:szCs w:val="16"/>
              </w:rPr>
              <w:t>ÇÝÏ³å³ï</w:t>
            </w:r>
            <w:r w:rsidRPr="004821A0">
              <w:rPr>
                <w:rFonts w:ascii="Arial Armenian" w:hAnsi="Arial Armenian"/>
                <w:color w:val="FF0000"/>
                <w:sz w:val="16"/>
                <w:szCs w:val="16"/>
              </w:rPr>
              <w:t xml:space="preserve"> 0,50</w:t>
            </w:r>
            <w:r w:rsidRPr="004821A0">
              <w:rPr>
                <w:rFonts w:ascii="Arial Armenian" w:hAnsi="Arial Armenian" w:cs="Arial Armenian"/>
                <w:color w:val="FF0000"/>
                <w:sz w:val="16"/>
                <w:szCs w:val="16"/>
              </w:rPr>
              <w:t>ÃÇÃ»ÕÇ</w:t>
            </w:r>
            <w:r w:rsidRPr="004821A0">
              <w:rPr>
                <w:rFonts w:ascii="Arial Armenian" w:hAnsi="Arial Armenian"/>
                <w:color w:val="FF0000"/>
                <w:sz w:val="16"/>
                <w:szCs w:val="16"/>
              </w:rPr>
              <w:t>ó</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0.876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Ò»ÕÝ³Éáõë³ÙáõïÇ ï»Õ³¹ñáõÙ</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17</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î³ÝÇùÇ ÷³Ûï» ÏáÝëïñáõÏóÇ³Ý»ñÇ Ññ³å³ßïå³ÝáõÃÛáõÝ</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9.770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18</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î³ÝÇùÇ Ï³í³ñ³Ù³ÍÇ Ññ³å³ßïå³ÝáõÃÛáõÝ</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3.69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19</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òÇÝÏ³å³ï 0,50ÙÙ Ñ³ëïáõÃÛ³Ý </w:t>
            </w:r>
            <w:proofErr w:type="spellStart"/>
            <w:r w:rsidRPr="004821A0">
              <w:rPr>
                <w:rFonts w:ascii="Arial Armenian" w:hAnsi="Arial Armenian"/>
                <w:color w:val="FF0000"/>
                <w:sz w:val="16"/>
                <w:szCs w:val="16"/>
              </w:rPr>
              <w:t>ÃÇÃ»ÕÇó</w:t>
            </w:r>
            <w:proofErr w:type="spellEnd"/>
            <w:r w:rsidRPr="004821A0">
              <w:rPr>
                <w:rFonts w:ascii="Arial Armenian" w:hAnsi="Arial Armenian"/>
                <w:color w:val="FF0000"/>
                <w:sz w:val="16"/>
                <w:szCs w:val="16"/>
              </w:rPr>
              <w:t xml:space="preserve"> d=140ÙÙ çñ³Ñ»é³óÙ³Ý ËáÕáí³ÏÝ»ñÇ Ï³ËáõÙ / Ñ=3,50 /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Ï-ï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20</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Բետոնե</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երիզվածքի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կառուցում</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տանիքի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պատուհանի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համար</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0.22</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î³ÝÇùÇ ç»ñÙ³Ù»ÏáõëÇã </w:t>
            </w:r>
            <w:proofErr w:type="spellStart"/>
            <w:r w:rsidRPr="004821A0">
              <w:rPr>
                <w:rFonts w:ascii="Arial Armenian" w:hAnsi="Arial Armenian"/>
                <w:color w:val="FF0000"/>
                <w:sz w:val="16"/>
                <w:szCs w:val="16"/>
              </w:rPr>
              <w:t>ß»ñïÇ</w:t>
            </w:r>
            <w:proofErr w:type="spellEnd"/>
            <w:r w:rsidRPr="004821A0">
              <w:rPr>
                <w:rFonts w:ascii="Arial Armenian" w:hAnsi="Arial Armenian"/>
                <w:color w:val="FF0000"/>
                <w:sz w:val="16"/>
                <w:szCs w:val="16"/>
              </w:rPr>
              <w:t xml:space="preserve"> Çñ³Ï³Ý³óáõÙ Ë³ñ³Ùáí 15ëÙ</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52.65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Ներքին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հարդարման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աշխատանքներ</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single" w:sz="4" w:space="0" w:color="auto"/>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r w:rsidRPr="004821A0">
              <w:rPr>
                <w:rFonts w:ascii="Arial Armenian" w:hAnsi="Arial Armenian"/>
                <w:b/>
                <w:bCs/>
                <w:color w:val="FF0000"/>
                <w:sz w:val="16"/>
                <w:szCs w:val="16"/>
              </w:rPr>
              <w:t>ä³ï»ñ</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Միջնապատերի</w:t>
            </w:r>
            <w:proofErr w:type="spellEnd"/>
            <w:r w:rsidRPr="004821A0">
              <w:rPr>
                <w:rFonts w:ascii="Arial Armenian" w:hAnsi="Arial Armenian"/>
                <w:color w:val="FF0000"/>
                <w:sz w:val="16"/>
                <w:szCs w:val="16"/>
              </w:rPr>
              <w:t xml:space="preserve">   ù³Ý¹áõÙ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0.119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Միջնապատերի</w:t>
            </w:r>
            <w:proofErr w:type="spellEnd"/>
            <w:r w:rsidRPr="004821A0">
              <w:rPr>
                <w:rFonts w:ascii="Arial Armenian" w:hAnsi="Arial Armenian"/>
                <w:color w:val="FF0000"/>
                <w:sz w:val="16"/>
                <w:szCs w:val="16"/>
              </w:rPr>
              <w:t xml:space="preserve"> ß³ñí³Íù  10 </w:t>
            </w:r>
            <w:proofErr w:type="spellStart"/>
            <w:r w:rsidRPr="004821A0">
              <w:rPr>
                <w:rFonts w:ascii="Arial Armenian" w:hAnsi="Arial Armenian"/>
                <w:color w:val="FF0000"/>
                <w:sz w:val="16"/>
                <w:szCs w:val="16"/>
              </w:rPr>
              <w:t>ëÙ</w:t>
            </w:r>
            <w:proofErr w:type="spellEnd"/>
            <w:r w:rsidRPr="004821A0">
              <w:rPr>
                <w:rFonts w:ascii="Arial Armenian" w:hAnsi="Arial Armenian"/>
                <w:color w:val="FF0000"/>
                <w:sz w:val="16"/>
                <w:szCs w:val="16"/>
              </w:rPr>
              <w:t xml:space="preserve"> å»Ù½³µÉáÏáí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0.875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Հատակներ</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Խեցեսալե</w:t>
            </w:r>
            <w:proofErr w:type="spellEnd"/>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Ñ³ï³ÏÝ»ñÇ</w:t>
            </w:r>
            <w:r w:rsidRPr="004821A0">
              <w:rPr>
                <w:rFonts w:ascii="Arial Armenian" w:hAnsi="Arial Armenian"/>
                <w:color w:val="FF0000"/>
                <w:sz w:val="16"/>
                <w:szCs w:val="16"/>
              </w:rPr>
              <w:t xml:space="preserve"> ù³Ý¹áõÙ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0.12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ò/³ Ñ³ñÃ»óáõóÇã  </w:t>
            </w:r>
            <w:proofErr w:type="spellStart"/>
            <w:r w:rsidRPr="004821A0">
              <w:rPr>
                <w:rFonts w:ascii="Arial Armenian" w:hAnsi="Arial Armenian"/>
                <w:color w:val="FF0000"/>
                <w:sz w:val="16"/>
                <w:szCs w:val="16"/>
              </w:rPr>
              <w:t>ß»ñïÇ</w:t>
            </w:r>
            <w:proofErr w:type="spellEnd"/>
            <w:r w:rsidRPr="004821A0">
              <w:rPr>
                <w:rFonts w:ascii="Arial Armenian" w:hAnsi="Arial Armenian"/>
                <w:color w:val="FF0000"/>
                <w:sz w:val="16"/>
                <w:szCs w:val="16"/>
              </w:rPr>
              <w:t xml:space="preserve"> ù³Ý¹áõÙ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0.12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B-7,5 ¹³ëÇ µ»</w:t>
            </w:r>
            <w:proofErr w:type="spellStart"/>
            <w:r w:rsidRPr="004821A0">
              <w:rPr>
                <w:rFonts w:ascii="Arial Armenian" w:hAnsi="Arial Armenian"/>
                <w:color w:val="FF0000"/>
                <w:sz w:val="16"/>
                <w:szCs w:val="16"/>
              </w:rPr>
              <w:t>ïáÝÇó</w:t>
            </w:r>
            <w:proofErr w:type="spellEnd"/>
            <w:r w:rsidRPr="004821A0">
              <w:rPr>
                <w:rFonts w:ascii="Arial Armenian" w:hAnsi="Arial Armenian"/>
                <w:color w:val="FF0000"/>
                <w:sz w:val="16"/>
                <w:szCs w:val="16"/>
              </w:rPr>
              <w:t xml:space="preserve"> Ý³Ë³å³ïñ³ëï³Ï³Ý </w:t>
            </w:r>
            <w:proofErr w:type="spellStart"/>
            <w:r w:rsidRPr="004821A0">
              <w:rPr>
                <w:rFonts w:ascii="Arial Armenian" w:hAnsi="Arial Armenian"/>
                <w:color w:val="FF0000"/>
                <w:sz w:val="16"/>
                <w:szCs w:val="16"/>
              </w:rPr>
              <w:t>ß»ñïÇ</w:t>
            </w:r>
            <w:proofErr w:type="spellEnd"/>
            <w:r w:rsidRPr="004821A0">
              <w:rPr>
                <w:rFonts w:ascii="Arial Armenian" w:hAnsi="Arial Armenian"/>
                <w:color w:val="FF0000"/>
                <w:sz w:val="16"/>
                <w:szCs w:val="16"/>
              </w:rPr>
              <w:t xml:space="preserve"> Ï³éáõóáõÙ 5</w:t>
            </w:r>
            <w:r w:rsidRPr="004821A0">
              <w:rPr>
                <w:rFonts w:ascii="Arial" w:hAnsi="Arial" w:cs="Arial"/>
                <w:color w:val="FF0000"/>
                <w:sz w:val="16"/>
                <w:szCs w:val="16"/>
              </w:rPr>
              <w:t>սմ</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w:hAnsi="Arial" w:cs="Arial"/>
                <w:color w:val="FF0000"/>
                <w:sz w:val="16"/>
                <w:szCs w:val="16"/>
              </w:rPr>
              <w:t>մ</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2.45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ò/³í³½³ÛÇÝ Ñ³ñÃ»óáõóÇã </w:t>
            </w:r>
            <w:proofErr w:type="spellStart"/>
            <w:r w:rsidRPr="004821A0">
              <w:rPr>
                <w:rFonts w:ascii="Arial Armenian" w:hAnsi="Arial Armenian"/>
                <w:color w:val="FF0000"/>
                <w:sz w:val="16"/>
                <w:szCs w:val="16"/>
              </w:rPr>
              <w:t>ß»ñï</w:t>
            </w:r>
            <w:proofErr w:type="spellEnd"/>
            <w:r w:rsidRPr="004821A0">
              <w:rPr>
                <w:rFonts w:ascii="Arial Armenian" w:hAnsi="Arial Armenian"/>
                <w:color w:val="FF0000"/>
                <w:sz w:val="16"/>
                <w:szCs w:val="16"/>
              </w:rPr>
              <w:t xml:space="preserve">  3 </w:t>
            </w:r>
            <w:proofErr w:type="spellStart"/>
            <w:r w:rsidRPr="004821A0">
              <w:rPr>
                <w:rFonts w:ascii="Arial" w:hAnsi="Arial" w:cs="Arial"/>
                <w:color w:val="FF0000"/>
                <w:sz w:val="16"/>
                <w:szCs w:val="16"/>
              </w:rPr>
              <w:t>սմ</w:t>
            </w:r>
            <w:proofErr w:type="spellEnd"/>
            <w:r w:rsidRPr="004821A0">
              <w:rPr>
                <w:rFonts w:ascii="Arial Armenian" w:hAnsi="Arial Armenian"/>
                <w:color w:val="FF0000"/>
                <w:sz w:val="16"/>
                <w:szCs w:val="16"/>
              </w:rPr>
              <w:t xml:space="preserve">  Ñ³ëï.</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11.95</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br/>
            </w:r>
            <w:proofErr w:type="spellStart"/>
            <w:r w:rsidRPr="004821A0">
              <w:rPr>
                <w:rFonts w:ascii="Arial" w:hAnsi="Arial" w:cs="Arial"/>
                <w:color w:val="FF0000"/>
                <w:sz w:val="16"/>
                <w:szCs w:val="16"/>
              </w:rPr>
              <w:t>Կերամիկական</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սալիկով</w:t>
            </w:r>
            <w:proofErr w:type="spellEnd"/>
            <w:r w:rsidRPr="004821A0">
              <w:rPr>
                <w:rFonts w:ascii="Arial Armenian" w:hAnsi="Arial Armenian"/>
                <w:color w:val="FF0000"/>
                <w:sz w:val="16"/>
                <w:szCs w:val="16"/>
              </w:rPr>
              <w:t xml:space="preserve">  Ñ³ï³ÏÇ Ï³éáõóáõÙ  /330x330</w:t>
            </w:r>
            <w:r w:rsidRPr="004821A0">
              <w:rPr>
                <w:rFonts w:ascii="Arial" w:hAnsi="Arial" w:cs="Arial"/>
                <w:color w:val="FF0000"/>
                <w:sz w:val="16"/>
                <w:szCs w:val="16"/>
              </w:rPr>
              <w:t>մմ</w:t>
            </w:r>
            <w:r w:rsidRPr="004821A0">
              <w:rPr>
                <w:rFonts w:ascii="Arial Armenian" w:hAnsi="Arial Armenian"/>
                <w:color w:val="FF0000"/>
                <w:sz w:val="16"/>
                <w:szCs w:val="16"/>
              </w:rPr>
              <w:t>/</w:t>
            </w:r>
            <w:proofErr w:type="spellStart"/>
            <w:r w:rsidRPr="004821A0">
              <w:rPr>
                <w:rFonts w:ascii="Arial" w:hAnsi="Arial" w:cs="Arial"/>
                <w:color w:val="FF0000"/>
                <w:sz w:val="16"/>
                <w:szCs w:val="16"/>
              </w:rPr>
              <w:t>Չինաստան</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11.95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È³ÙÇÝ³ïÇó Ñ³ï³ÏÝ»ñÇ Ï³éáõóáõÙ 7</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ßñÇß³Ïáí</w:t>
            </w:r>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w:t>
            </w:r>
            <w:r w:rsidRPr="004821A0">
              <w:rPr>
                <w:rFonts w:ascii="Arial Armenian" w:hAnsi="Arial Armenian"/>
                <w:color w:val="FF0000"/>
                <w:sz w:val="16"/>
                <w:szCs w:val="16"/>
              </w:rPr>
              <w:t xml:space="preserve"> </w:t>
            </w:r>
            <w:proofErr w:type="spellStart"/>
            <w:r w:rsidRPr="004821A0">
              <w:rPr>
                <w:rFonts w:ascii="Arial Armenian" w:hAnsi="Arial Armenian" w:cs="Arial Armenian"/>
                <w:color w:val="FF0000"/>
                <w:sz w:val="16"/>
                <w:szCs w:val="16"/>
              </w:rPr>
              <w:t>ëåáõÝ·áí</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45.69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Ø³Ýñ³ï³Ëï³Ï» Ñ³ï³ÏÝ»ñÇ </w:t>
            </w:r>
            <w:proofErr w:type="spellStart"/>
            <w:r w:rsidRPr="004821A0">
              <w:rPr>
                <w:rFonts w:ascii="Arial" w:hAnsi="Arial" w:cs="Arial"/>
                <w:color w:val="FF0000"/>
                <w:sz w:val="16"/>
                <w:szCs w:val="16"/>
              </w:rPr>
              <w:t>նորոգում</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w:t>
            </w:r>
            <w:r w:rsidRPr="004821A0">
              <w:rPr>
                <w:rFonts w:ascii="Arial LatArm" w:hAnsi="Arial LatArm"/>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8</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Ø³Ýñ³ï³Ëï³Ï» Ñ³ï³ÏÝ»ñÇ </w:t>
            </w:r>
            <w:proofErr w:type="spellStart"/>
            <w:r w:rsidRPr="004821A0">
              <w:rPr>
                <w:rFonts w:ascii="Arial LatArm" w:hAnsi="Arial LatArm"/>
                <w:color w:val="FF0000"/>
                <w:sz w:val="16"/>
                <w:szCs w:val="16"/>
              </w:rPr>
              <w:t>ÑÕÏáõÙ</w:t>
            </w:r>
            <w:proofErr w:type="spellEnd"/>
            <w:r w:rsidRPr="004821A0">
              <w:rPr>
                <w:rFonts w:ascii="Arial LatArm" w:hAnsi="Arial LatArm"/>
                <w:color w:val="FF0000"/>
                <w:sz w:val="16"/>
                <w:szCs w:val="16"/>
              </w:rPr>
              <w:t xml:space="preserve"> ¨ É³ù³å³ïáõÙ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xml:space="preserve"> Ù</w:t>
            </w:r>
            <w:r w:rsidRPr="004821A0">
              <w:rPr>
                <w:rFonts w:ascii="Arial LatArm" w:hAnsi="Arial LatArm"/>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85.59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Դռներ</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ä³ï»ñÇ ù³Ý¹áõÙ </w:t>
            </w:r>
            <w:proofErr w:type="spellStart"/>
            <w:r w:rsidRPr="004821A0">
              <w:rPr>
                <w:rFonts w:ascii="Arial" w:hAnsi="Arial" w:cs="Arial"/>
                <w:color w:val="FF0000"/>
                <w:sz w:val="16"/>
                <w:szCs w:val="16"/>
              </w:rPr>
              <w:t>դռնի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բացվածքի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համար</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0.28</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lastRenderedPageBreak/>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w:t>
            </w:r>
            <w:proofErr w:type="spellStart"/>
            <w:r w:rsidRPr="004821A0">
              <w:rPr>
                <w:rFonts w:ascii="Arial Armenian" w:hAnsi="Arial Armenian"/>
                <w:color w:val="FF0000"/>
                <w:sz w:val="16"/>
                <w:szCs w:val="16"/>
              </w:rPr>
              <w:t>áÛáõÃÛáõÝ</w:t>
            </w:r>
            <w:proofErr w:type="spellEnd"/>
            <w:r w:rsidRPr="004821A0">
              <w:rPr>
                <w:rFonts w:ascii="Arial Armenian" w:hAnsi="Arial Armenian"/>
                <w:color w:val="FF0000"/>
                <w:sz w:val="16"/>
                <w:szCs w:val="16"/>
              </w:rPr>
              <w:t xml:space="preserve"> </w:t>
            </w:r>
            <w:proofErr w:type="spellStart"/>
            <w:r w:rsidRPr="004821A0">
              <w:rPr>
                <w:rFonts w:ascii="Arial Armenian" w:hAnsi="Arial Armenian"/>
                <w:color w:val="FF0000"/>
                <w:sz w:val="16"/>
                <w:szCs w:val="16"/>
              </w:rPr>
              <w:t>áõÝ»óáÕ</w:t>
            </w:r>
            <w:proofErr w:type="spellEnd"/>
            <w:r w:rsidRPr="004821A0">
              <w:rPr>
                <w:rFonts w:ascii="Arial Armenian" w:hAnsi="Arial Armenian"/>
                <w:color w:val="FF0000"/>
                <w:sz w:val="16"/>
                <w:szCs w:val="16"/>
              </w:rPr>
              <w:t xml:space="preserve"> ÷³Ûï» ¹éÝ»ñÇ ù³Ý¹áõÙ  </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 xml:space="preserve">2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7.57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Ø»ï³Õ³åÉ³ëï» ¹é³Ý ï»Õ³¹ñáõÙ  60ÙÙ </w:t>
            </w:r>
            <w:proofErr w:type="spellStart"/>
            <w:r w:rsidRPr="004821A0">
              <w:rPr>
                <w:rFonts w:ascii="Arial" w:hAnsi="Arial" w:cs="Arial"/>
                <w:color w:val="FF0000"/>
                <w:sz w:val="16"/>
                <w:szCs w:val="16"/>
              </w:rPr>
              <w:t>սպիտակ</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պրոֆիլ</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հայկական</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պրոֆիլ</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 xml:space="preserve">2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7.57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w:t>
            </w:r>
            <w:proofErr w:type="spellStart"/>
            <w:r w:rsidRPr="004821A0">
              <w:rPr>
                <w:rFonts w:ascii="Arial Armenian" w:hAnsi="Arial Armenian"/>
                <w:color w:val="FF0000"/>
                <w:sz w:val="16"/>
                <w:szCs w:val="16"/>
              </w:rPr>
              <w:t>éÝ»ñÇ</w:t>
            </w:r>
            <w:proofErr w:type="spellEnd"/>
            <w:r w:rsidRPr="004821A0">
              <w:rPr>
                <w:rFonts w:ascii="Arial Armenian" w:hAnsi="Arial Armenian"/>
                <w:color w:val="FF0000"/>
                <w:sz w:val="16"/>
                <w:szCs w:val="16"/>
              </w:rPr>
              <w:t xml:space="preserve">  </w:t>
            </w:r>
            <w:proofErr w:type="spellStart"/>
            <w:r w:rsidRPr="004821A0">
              <w:rPr>
                <w:rFonts w:ascii="Arial Armenian" w:hAnsi="Arial Armenian"/>
                <w:color w:val="FF0000"/>
                <w:sz w:val="16"/>
                <w:szCs w:val="16"/>
              </w:rPr>
              <w:t>Ã»ùáõÃÛáõÝÝ»ñÇ</w:t>
            </w:r>
            <w:proofErr w:type="spellEnd"/>
            <w:r w:rsidRPr="004821A0">
              <w:rPr>
                <w:rFonts w:ascii="Arial Armenian" w:hAnsi="Arial Armenian"/>
                <w:color w:val="FF0000"/>
                <w:sz w:val="16"/>
                <w:szCs w:val="16"/>
              </w:rPr>
              <w:t xml:space="preserve"> ëí³Õ ·³çÇ ß³Õ³Ëáí</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9.43</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Պատուհաններ</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w:t>
            </w:r>
            <w:proofErr w:type="spellStart"/>
            <w:r w:rsidRPr="004821A0">
              <w:rPr>
                <w:rFonts w:ascii="Arial Armenian" w:hAnsi="Arial Armenian"/>
                <w:color w:val="FF0000"/>
                <w:sz w:val="16"/>
                <w:szCs w:val="16"/>
              </w:rPr>
              <w:t>áÛáõÃÛáõÝ</w:t>
            </w:r>
            <w:proofErr w:type="spellEnd"/>
            <w:r w:rsidRPr="004821A0">
              <w:rPr>
                <w:rFonts w:ascii="Arial Armenian" w:hAnsi="Arial Armenian"/>
                <w:color w:val="FF0000"/>
                <w:sz w:val="16"/>
                <w:szCs w:val="16"/>
              </w:rPr>
              <w:t xml:space="preserve"> </w:t>
            </w:r>
            <w:proofErr w:type="spellStart"/>
            <w:r w:rsidRPr="004821A0">
              <w:rPr>
                <w:rFonts w:ascii="Arial Armenian" w:hAnsi="Arial Armenian"/>
                <w:color w:val="FF0000"/>
                <w:sz w:val="16"/>
                <w:szCs w:val="16"/>
              </w:rPr>
              <w:t>áõÝ»óáÕ</w:t>
            </w:r>
            <w:proofErr w:type="spellEnd"/>
            <w:r w:rsidRPr="004821A0">
              <w:rPr>
                <w:rFonts w:ascii="Arial Armenian" w:hAnsi="Arial Armenian"/>
                <w:color w:val="FF0000"/>
                <w:sz w:val="16"/>
                <w:szCs w:val="16"/>
              </w:rPr>
              <w:t xml:space="preserve"> ÷³Ûï» å³ïáõÑ³ÝÝ»ñÇ ¨ å³ïáõÑ³Ý³·á·»ñÇ ù³Ý¹áõÙ </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 xml:space="preserve">2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3.36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bottom"/>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Պատուհանների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տակ</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բետոնե</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հարթեցնող</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շերտի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պատրաստոմ</w:t>
            </w:r>
            <w:proofErr w:type="spellEnd"/>
            <w:r w:rsidRPr="004821A0">
              <w:rPr>
                <w:rFonts w:ascii="Arial Armenian" w:hAnsi="Arial Armenian"/>
                <w:color w:val="FF0000"/>
                <w:sz w:val="16"/>
                <w:szCs w:val="16"/>
              </w:rPr>
              <w:t xml:space="preserve"> B 7.5 </w:t>
            </w:r>
            <w:proofErr w:type="spellStart"/>
            <w:r w:rsidRPr="004821A0">
              <w:rPr>
                <w:rFonts w:ascii="Arial" w:hAnsi="Arial" w:cs="Arial"/>
                <w:color w:val="FF0000"/>
                <w:sz w:val="16"/>
                <w:szCs w:val="16"/>
              </w:rPr>
              <w:t>դասի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բետոնով</w:t>
            </w:r>
            <w:proofErr w:type="spellEnd"/>
            <w:r w:rsidRPr="004821A0">
              <w:rPr>
                <w:rFonts w:ascii="Arial Armenian" w:hAnsi="Arial Armenian"/>
                <w:color w:val="FF0000"/>
                <w:sz w:val="16"/>
                <w:szCs w:val="16"/>
              </w:rPr>
              <w:t xml:space="preserve"> 10</w:t>
            </w:r>
            <w:r w:rsidRPr="004821A0">
              <w:rPr>
                <w:rFonts w:ascii="Arial" w:hAnsi="Arial" w:cs="Arial"/>
                <w:color w:val="FF0000"/>
                <w:sz w:val="16"/>
                <w:szCs w:val="16"/>
              </w:rPr>
              <w:t>սմ</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0.090</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25.02</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Ø»ï³Õ³åÉ³ëï» å³ïáõÑ³ÝÝ»ñÇ ï»Õ³¹ñáõÙ , /</w:t>
            </w:r>
            <w:proofErr w:type="spellStart"/>
            <w:r w:rsidRPr="004821A0">
              <w:rPr>
                <w:rFonts w:ascii="Arial" w:hAnsi="Arial" w:cs="Arial"/>
                <w:color w:val="FF0000"/>
                <w:sz w:val="16"/>
                <w:szCs w:val="16"/>
              </w:rPr>
              <w:t>Մետաղապլաստե</w:t>
            </w:r>
            <w:r w:rsidRPr="004821A0">
              <w:rPr>
                <w:rFonts w:ascii="Arial Armenian" w:hAnsi="Arial Armenian"/>
                <w:color w:val="FF0000"/>
                <w:sz w:val="16"/>
                <w:szCs w:val="16"/>
              </w:rPr>
              <w:t>,</w:t>
            </w:r>
            <w:r w:rsidRPr="004821A0">
              <w:rPr>
                <w:rFonts w:ascii="Arial" w:hAnsi="Arial" w:cs="Arial"/>
                <w:color w:val="FF0000"/>
                <w:sz w:val="16"/>
                <w:szCs w:val="16"/>
              </w:rPr>
              <w:t>բլոկով</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սպիտակ</w:t>
            </w:r>
            <w:proofErr w:type="spellEnd"/>
            <w:r w:rsidRPr="004821A0">
              <w:rPr>
                <w:rFonts w:ascii="Arial Armenian" w:hAnsi="Arial Armenian"/>
                <w:color w:val="FF0000"/>
                <w:sz w:val="16"/>
                <w:szCs w:val="16"/>
              </w:rPr>
              <w:t xml:space="preserve"> 60</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հաստ</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ապակեփաթեթով</w:t>
            </w:r>
            <w:proofErr w:type="spellEnd"/>
            <w:r w:rsidRPr="004821A0">
              <w:rPr>
                <w:rFonts w:ascii="Arial Armenian" w:hAnsi="Arial Armenian"/>
                <w:color w:val="FF0000"/>
                <w:sz w:val="16"/>
                <w:szCs w:val="16"/>
              </w:rPr>
              <w:t xml:space="preserve"> 4+4</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proofErr w:type="spellStart"/>
            <w:r w:rsidRPr="004821A0">
              <w:rPr>
                <w:rFonts w:ascii="Arial" w:hAnsi="Arial" w:cs="Arial"/>
                <w:b/>
                <w:bCs/>
                <w:color w:val="FF0000"/>
                <w:sz w:val="16"/>
                <w:szCs w:val="16"/>
              </w:rPr>
              <w:t>բացվող</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հայկական</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պրոֆիլ</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 xml:space="preserve">2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1.68</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Ø»ï³Õ³åÉ³ëï» å³ïáõÑ³ÝÝ»ñÇ ï»Õ³¹ñáõÙ   /</w:t>
            </w:r>
            <w:proofErr w:type="spellStart"/>
            <w:r w:rsidRPr="004821A0">
              <w:rPr>
                <w:rFonts w:ascii="Arial" w:hAnsi="Arial" w:cs="Arial"/>
                <w:color w:val="FF0000"/>
                <w:sz w:val="16"/>
                <w:szCs w:val="16"/>
              </w:rPr>
              <w:t>Մետաղապլաստե</w:t>
            </w:r>
            <w:r w:rsidRPr="004821A0">
              <w:rPr>
                <w:rFonts w:ascii="Arial Armenian" w:hAnsi="Arial Armenian"/>
                <w:color w:val="FF0000"/>
                <w:sz w:val="16"/>
                <w:szCs w:val="16"/>
              </w:rPr>
              <w:t>,</w:t>
            </w:r>
            <w:r w:rsidRPr="004821A0">
              <w:rPr>
                <w:rFonts w:ascii="Arial" w:hAnsi="Arial" w:cs="Arial"/>
                <w:color w:val="FF0000"/>
                <w:sz w:val="16"/>
                <w:szCs w:val="16"/>
              </w:rPr>
              <w:t>բլոկով</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սպիտակ</w:t>
            </w:r>
            <w:proofErr w:type="spellEnd"/>
            <w:r w:rsidRPr="004821A0">
              <w:rPr>
                <w:rFonts w:ascii="Arial Armenian" w:hAnsi="Arial Armenian"/>
                <w:color w:val="FF0000"/>
                <w:sz w:val="16"/>
                <w:szCs w:val="16"/>
              </w:rPr>
              <w:t xml:space="preserve"> 60</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հաստ</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ապակեփաթեթով</w:t>
            </w:r>
            <w:proofErr w:type="spellEnd"/>
            <w:r w:rsidRPr="004821A0">
              <w:rPr>
                <w:rFonts w:ascii="Arial Armenian" w:hAnsi="Arial Armenian"/>
                <w:color w:val="FF0000"/>
                <w:sz w:val="16"/>
                <w:szCs w:val="16"/>
              </w:rPr>
              <w:t xml:space="preserve"> 4+4</w:t>
            </w:r>
            <w:r w:rsidRPr="004821A0">
              <w:rPr>
                <w:rFonts w:ascii="Arial" w:hAnsi="Arial" w:cs="Arial"/>
                <w:color w:val="FF0000"/>
                <w:sz w:val="16"/>
                <w:szCs w:val="16"/>
              </w:rPr>
              <w:t>մմ</w:t>
            </w:r>
            <w:r w:rsidRPr="004821A0">
              <w:rPr>
                <w:rFonts w:ascii="Arial Armenian" w:hAnsi="Arial Armenian"/>
                <w:color w:val="FF0000"/>
                <w:sz w:val="16"/>
                <w:szCs w:val="16"/>
              </w:rPr>
              <w:t>,</w:t>
            </w:r>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չբացվող</w:t>
            </w:r>
            <w:proofErr w:type="spellEnd"/>
            <w:r w:rsidRPr="004821A0">
              <w:rPr>
                <w:rFonts w:ascii="Arial Armenian" w:hAnsi="Arial Armenian"/>
                <w:b/>
                <w:bCs/>
                <w:color w:val="FF0000"/>
                <w:sz w:val="16"/>
                <w:szCs w:val="16"/>
              </w:rPr>
              <w:t xml:space="preserve"> </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հայկական</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պրոֆիլր</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 xml:space="preserve">2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1.68</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ä³ïáõÑ³ÝÝ»ñÇ </w:t>
            </w:r>
            <w:proofErr w:type="spellStart"/>
            <w:r w:rsidRPr="004821A0">
              <w:rPr>
                <w:rFonts w:ascii="Arial Armenian" w:hAnsi="Arial Armenian"/>
                <w:color w:val="FF0000"/>
                <w:sz w:val="16"/>
                <w:szCs w:val="16"/>
              </w:rPr>
              <w:t>Ã»ùáõÃÛáõÝÝ»ñÇ</w:t>
            </w:r>
            <w:proofErr w:type="spellEnd"/>
            <w:r w:rsidRPr="004821A0">
              <w:rPr>
                <w:rFonts w:ascii="Arial Armenian" w:hAnsi="Arial Armenian"/>
                <w:color w:val="FF0000"/>
                <w:sz w:val="16"/>
                <w:szCs w:val="16"/>
              </w:rPr>
              <w:t xml:space="preserve"> ëí³Õ ·³çÇ ß³Õ³Ëáí</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4.59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äÉ³ëÙ³ë» å³ïáõÑ³Ý³·á·Ç ï»Õ³¹ñáõÙ 45ëÙ É³ÛÝáõÃ./  </w:t>
            </w:r>
            <w:proofErr w:type="spellStart"/>
            <w:r w:rsidRPr="004821A0">
              <w:rPr>
                <w:rFonts w:ascii="Arial" w:hAnsi="Arial" w:cs="Arial"/>
                <w:color w:val="FF0000"/>
                <w:sz w:val="16"/>
                <w:szCs w:val="16"/>
              </w:rPr>
              <w:t>սպիտակ</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0.90</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r w:rsidRPr="004821A0">
              <w:rPr>
                <w:rFonts w:ascii="Arial Armenian" w:hAnsi="Arial Armenian"/>
                <w:b/>
                <w:bCs/>
                <w:color w:val="FF0000"/>
                <w:sz w:val="16"/>
                <w:szCs w:val="16"/>
              </w:rPr>
              <w:t>Ð³ñ¹³ñÙ³Ý ³ßË³ï³ÝùÝ»ñ</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proofErr w:type="spellStart"/>
            <w:r w:rsidRPr="004821A0">
              <w:rPr>
                <w:rFonts w:ascii="Arial" w:hAnsi="Arial" w:cs="Arial"/>
                <w:color w:val="FF0000"/>
                <w:sz w:val="16"/>
                <w:szCs w:val="16"/>
              </w:rPr>
              <w:t>Պատերից</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կերամ</w:t>
            </w:r>
            <w:r w:rsidRPr="004821A0">
              <w:rPr>
                <w:rFonts w:ascii="Arial LatArm" w:hAnsi="Arial LatArm"/>
                <w:color w:val="FF0000"/>
                <w:sz w:val="16"/>
                <w:szCs w:val="16"/>
              </w:rPr>
              <w:t>.</w:t>
            </w:r>
            <w:r w:rsidRPr="004821A0">
              <w:rPr>
                <w:rFonts w:ascii="Arial" w:hAnsi="Arial" w:cs="Arial"/>
                <w:color w:val="FF0000"/>
                <w:sz w:val="16"/>
                <w:szCs w:val="16"/>
              </w:rPr>
              <w:t>սալիկների</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քանդում</w:t>
            </w:r>
            <w:proofErr w:type="spellEnd"/>
            <w:r w:rsidRPr="004821A0">
              <w:rPr>
                <w:rFonts w:ascii="Arial LatArm" w:hAnsi="Arial LatArm"/>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w:t>
            </w:r>
            <w:r w:rsidRPr="004821A0">
              <w:rPr>
                <w:rFonts w:ascii="Arial LatArm" w:hAnsi="Arial LatArm"/>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31.68</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ä³ï»ñÇ  ëí³ÕáõÙ ó/³í³½³ÛÇÝ ß³Õ³Ëáí         </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0.317</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ä³ï»ñÇ »ñ»ë³å³ïáõÙ </w:t>
            </w:r>
            <w:proofErr w:type="spellStart"/>
            <w:r w:rsidRPr="004821A0">
              <w:rPr>
                <w:rFonts w:ascii="Arial" w:hAnsi="Arial" w:cs="Arial"/>
                <w:color w:val="FF0000"/>
                <w:sz w:val="16"/>
                <w:szCs w:val="16"/>
              </w:rPr>
              <w:t>հախճասալով</w:t>
            </w:r>
            <w:proofErr w:type="spellEnd"/>
            <w:r w:rsidRPr="004821A0">
              <w:rPr>
                <w:rFonts w:ascii="Arial Armenian" w:hAnsi="Arial Armenian"/>
                <w:color w:val="FF0000"/>
                <w:sz w:val="16"/>
                <w:szCs w:val="16"/>
              </w:rPr>
              <w:t xml:space="preserve"> h=1.60</w:t>
            </w:r>
            <w:r w:rsidRPr="004821A0">
              <w:rPr>
                <w:rFonts w:ascii="Arial" w:hAnsi="Arial" w:cs="Arial"/>
                <w:color w:val="FF0000"/>
                <w:sz w:val="16"/>
                <w:szCs w:val="16"/>
              </w:rPr>
              <w:t>մ</w:t>
            </w:r>
            <w:r w:rsidRPr="004821A0">
              <w:rPr>
                <w:rFonts w:ascii="Arial Armenian" w:hAnsi="Arial Armenian"/>
                <w:color w:val="FF0000"/>
                <w:sz w:val="16"/>
                <w:szCs w:val="16"/>
              </w:rPr>
              <w:t>. /</w:t>
            </w:r>
            <w:proofErr w:type="spellStart"/>
            <w:r w:rsidRPr="004821A0">
              <w:rPr>
                <w:rFonts w:ascii="Arial" w:hAnsi="Arial" w:cs="Arial"/>
                <w:color w:val="FF0000"/>
                <w:sz w:val="16"/>
                <w:szCs w:val="16"/>
              </w:rPr>
              <w:t>Չինաստան</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0.317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ä³ï»ñÇ ·³çÇ ëí³ÕÇ </w:t>
            </w:r>
            <w:proofErr w:type="spellStart"/>
            <w:r w:rsidRPr="004821A0">
              <w:rPr>
                <w:rFonts w:ascii="Arial Armenian" w:hAnsi="Arial Armenian"/>
                <w:color w:val="FF0000"/>
                <w:sz w:val="16"/>
                <w:szCs w:val="16"/>
              </w:rPr>
              <w:t>Ýáñá·áõÙ</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42.16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²é³ëï³ÕÝ»ñÇ ·³çÇ ëí³ÕÇ </w:t>
            </w:r>
            <w:proofErr w:type="spellStart"/>
            <w:r w:rsidRPr="004821A0">
              <w:rPr>
                <w:rFonts w:ascii="Arial Armenian" w:hAnsi="Arial Armenian"/>
                <w:color w:val="FF0000"/>
                <w:sz w:val="16"/>
                <w:szCs w:val="16"/>
              </w:rPr>
              <w:t>Ýáñá·áõÙ</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16.23</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ä³ï»ñÇ µ³ñÓñáñ³Ï </w:t>
            </w:r>
            <w:proofErr w:type="spellStart"/>
            <w:r w:rsidRPr="004821A0">
              <w:rPr>
                <w:rFonts w:ascii="Arial Armenian" w:hAnsi="Arial Armenian"/>
                <w:color w:val="FF0000"/>
                <w:sz w:val="16"/>
                <w:szCs w:val="16"/>
              </w:rPr>
              <w:t>Ý»ñÏáõÙ</w:t>
            </w:r>
            <w:proofErr w:type="spellEnd"/>
            <w:r w:rsidRPr="004821A0">
              <w:rPr>
                <w:rFonts w:ascii="Arial Armenian" w:hAnsi="Arial Armenian"/>
                <w:color w:val="FF0000"/>
                <w:sz w:val="16"/>
                <w:szCs w:val="16"/>
              </w:rPr>
              <w:t xml:space="preserve"> É³ï»ùëáí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113.69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²é³ëï³ÕÝ»ñÇ µ³ñÓñáñ³Ï </w:t>
            </w:r>
            <w:proofErr w:type="spellStart"/>
            <w:r w:rsidRPr="004821A0">
              <w:rPr>
                <w:rFonts w:ascii="Arial Armenian" w:hAnsi="Arial Armenian"/>
                <w:color w:val="FF0000"/>
                <w:sz w:val="16"/>
                <w:szCs w:val="16"/>
              </w:rPr>
              <w:t>Ý»ñÏáõÙ</w:t>
            </w:r>
            <w:proofErr w:type="spellEnd"/>
            <w:r w:rsidRPr="004821A0">
              <w:rPr>
                <w:rFonts w:ascii="Arial Armenian" w:hAnsi="Arial Armenian"/>
                <w:color w:val="FF0000"/>
                <w:sz w:val="16"/>
                <w:szCs w:val="16"/>
              </w:rPr>
              <w:t xml:space="preserve"> É³ï»ùëáí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81.16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ä³ïÇ </w:t>
            </w:r>
            <w:proofErr w:type="spellStart"/>
            <w:r w:rsidRPr="004821A0">
              <w:rPr>
                <w:rFonts w:ascii="Arial" w:hAnsi="Arial" w:cs="Arial"/>
                <w:color w:val="FF0000"/>
                <w:sz w:val="16"/>
                <w:szCs w:val="16"/>
              </w:rPr>
              <w:t>բարձրորոկ</w:t>
            </w:r>
            <w:proofErr w:type="spellEnd"/>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ÛáõÕ³Ý»ñÏáõÙ</w:t>
            </w:r>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97.13</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20"/>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9</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Î³ËáíÇ ³é³ëï³ÕÇ Çñ³Ï³Ý³óáõÙ </w:t>
            </w:r>
            <w:proofErr w:type="spellStart"/>
            <w:r w:rsidRPr="004821A0">
              <w:rPr>
                <w:rFonts w:ascii="Arial LatArm" w:hAnsi="Arial LatArm"/>
                <w:color w:val="FF0000"/>
                <w:sz w:val="16"/>
                <w:szCs w:val="16"/>
              </w:rPr>
              <w:t>äìø</w:t>
            </w:r>
            <w:proofErr w:type="spellEnd"/>
            <w:r w:rsidRPr="004821A0">
              <w:rPr>
                <w:rFonts w:ascii="Arial LatArm" w:hAnsi="Arial LatArm"/>
                <w:color w:val="FF0000"/>
                <w:sz w:val="16"/>
                <w:szCs w:val="16"/>
              </w:rPr>
              <w:t xml:space="preserve"> </w:t>
            </w:r>
            <w:proofErr w:type="spellStart"/>
            <w:r w:rsidRPr="004821A0">
              <w:rPr>
                <w:rFonts w:ascii="Arial LatArm" w:hAnsi="Arial LatArm"/>
                <w:color w:val="FF0000"/>
                <w:sz w:val="16"/>
                <w:szCs w:val="16"/>
              </w:rPr>
              <w:t>ÝÛáõÃáí</w:t>
            </w:r>
            <w:proofErr w:type="spellEnd"/>
            <w:r w:rsidRPr="004821A0">
              <w:rPr>
                <w:rFonts w:ascii="Arial LatArm" w:hAnsi="Arial LatArm"/>
                <w:color w:val="FF0000"/>
                <w:sz w:val="16"/>
                <w:szCs w:val="16"/>
              </w:rPr>
              <w:t xml:space="preserve"> óÇÝÏ³å³ï Ù»ï³Õ³Ï³Ý </w:t>
            </w:r>
            <w:proofErr w:type="spellStart"/>
            <w:r w:rsidRPr="004821A0">
              <w:rPr>
                <w:rFonts w:ascii="Arial LatArm" w:hAnsi="Arial LatArm"/>
                <w:color w:val="FF0000"/>
                <w:sz w:val="16"/>
                <w:szCs w:val="16"/>
              </w:rPr>
              <w:t>åñáýÇÉÝ»ñáí</w:t>
            </w:r>
            <w:proofErr w:type="spellEnd"/>
            <w:r w:rsidRPr="004821A0">
              <w:rPr>
                <w:rFonts w:ascii="Arial LatArm" w:hAnsi="Arial LatArm"/>
                <w:color w:val="FF0000"/>
                <w:sz w:val="16"/>
                <w:szCs w:val="16"/>
              </w:rPr>
              <w:t xml:space="preserve"> Ï³ñÏ³ëÇ íñ³ / </w:t>
            </w:r>
            <w:proofErr w:type="spellStart"/>
            <w:r w:rsidRPr="004821A0">
              <w:rPr>
                <w:rFonts w:ascii="Arial" w:hAnsi="Arial" w:cs="Arial"/>
                <w:color w:val="FF0000"/>
                <w:sz w:val="16"/>
                <w:szCs w:val="16"/>
              </w:rPr>
              <w:t>սանհանգույցում</w:t>
            </w:r>
            <w:proofErr w:type="spellEnd"/>
            <w:r w:rsidRPr="004821A0">
              <w:rPr>
                <w:rFonts w:ascii="Arial LatArm" w:hAnsi="Arial LatArm"/>
                <w:color w:val="FF0000"/>
                <w:sz w:val="16"/>
                <w:szCs w:val="16"/>
              </w:rPr>
              <w:t>/</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11.95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10</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 </w:t>
            </w:r>
            <w:proofErr w:type="spellStart"/>
            <w:r w:rsidRPr="004821A0">
              <w:rPr>
                <w:rFonts w:ascii="Arial LatArm" w:hAnsi="Arial LatArm"/>
                <w:color w:val="FF0000"/>
                <w:sz w:val="16"/>
                <w:szCs w:val="16"/>
              </w:rPr>
              <w:t>äìø</w:t>
            </w:r>
            <w:proofErr w:type="spellEnd"/>
            <w:r w:rsidRPr="004821A0">
              <w:rPr>
                <w:rFonts w:ascii="Arial LatArm" w:hAnsi="Arial LatArm"/>
                <w:color w:val="FF0000"/>
                <w:sz w:val="16"/>
                <w:szCs w:val="16"/>
              </w:rPr>
              <w:t xml:space="preserve"> </w:t>
            </w:r>
            <w:proofErr w:type="spellStart"/>
            <w:r w:rsidRPr="004821A0">
              <w:rPr>
                <w:rFonts w:ascii="Arial LatArm" w:hAnsi="Arial LatArm"/>
                <w:color w:val="FF0000"/>
                <w:sz w:val="16"/>
                <w:szCs w:val="16"/>
              </w:rPr>
              <w:t>ÝÛáõÃáí</w:t>
            </w:r>
            <w:proofErr w:type="spellEnd"/>
            <w:r w:rsidRPr="004821A0">
              <w:rPr>
                <w:rFonts w:ascii="Arial LatArm" w:hAnsi="Arial LatArm"/>
                <w:color w:val="FF0000"/>
                <w:sz w:val="16"/>
                <w:szCs w:val="16"/>
              </w:rPr>
              <w:t xml:space="preserve"> Ï³ËáíÇ  ³é³ë³ï³ÕÇ å³ïñ³ëïÙ³Ý Ñ³Ù³ñ   </w:t>
            </w:r>
            <w:proofErr w:type="spellStart"/>
            <w:r w:rsidRPr="004821A0">
              <w:rPr>
                <w:rFonts w:ascii="Arial LatArm" w:hAnsi="Arial LatArm"/>
                <w:color w:val="FF0000"/>
                <w:sz w:val="16"/>
                <w:szCs w:val="16"/>
              </w:rPr>
              <w:t>åñáýÇÉÇ</w:t>
            </w:r>
            <w:proofErr w:type="spellEnd"/>
            <w:r w:rsidRPr="004821A0">
              <w:rPr>
                <w:rFonts w:ascii="Arial LatArm" w:hAnsi="Arial LatArm"/>
                <w:color w:val="FF0000"/>
                <w:sz w:val="16"/>
                <w:szCs w:val="16"/>
              </w:rPr>
              <w:t xml:space="preserve"> ³ñÅ»ùÁ</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w:t>
            </w:r>
          </w:p>
        </w:tc>
        <w:tc>
          <w:tcPr>
            <w:tcW w:w="1045"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35.85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proofErr w:type="spellStart"/>
            <w:r w:rsidRPr="004821A0">
              <w:rPr>
                <w:rFonts w:ascii="Arial" w:hAnsi="Arial" w:cs="Arial"/>
                <w:color w:val="FF0000"/>
                <w:sz w:val="16"/>
                <w:szCs w:val="16"/>
              </w:rPr>
              <w:t>Կոյուղու</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խողովակի</w:t>
            </w:r>
            <w:proofErr w:type="spellEnd"/>
            <w:r w:rsidRPr="004821A0">
              <w:rPr>
                <w:rFonts w:ascii="Arial LatArm" w:hAnsi="Arial LatArm"/>
                <w:color w:val="FF0000"/>
                <w:sz w:val="16"/>
                <w:szCs w:val="16"/>
              </w:rPr>
              <w:t xml:space="preserve">  »ñ»ë³å³ïáõÙ ·ÇåëáÏ³ñ¹áÝáí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xml:space="preserve"> Ù</w:t>
            </w:r>
            <w:r w:rsidRPr="004821A0">
              <w:rPr>
                <w:rFonts w:ascii="Arial LatArm" w:hAnsi="Arial LatArm"/>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3.66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ÞÇÝ.³ÕµÇ Ñ³í³ùáõÙ ¨ ¹áõñë µ»</w:t>
            </w:r>
            <w:proofErr w:type="spellStart"/>
            <w:r w:rsidRPr="004821A0">
              <w:rPr>
                <w:rFonts w:ascii="Arial Armenian" w:hAnsi="Arial Armenian"/>
                <w:color w:val="FF0000"/>
                <w:sz w:val="16"/>
                <w:szCs w:val="16"/>
              </w:rPr>
              <w:t>ñáõÙ</w:t>
            </w:r>
            <w:proofErr w:type="spellEnd"/>
            <w:r w:rsidRPr="004821A0">
              <w:rPr>
                <w:rFonts w:ascii="Arial Armenian" w:hAnsi="Arial Armenian"/>
                <w:color w:val="FF0000"/>
                <w:sz w:val="16"/>
                <w:szCs w:val="16"/>
              </w:rPr>
              <w:t xml:space="preserve"> ï³ñ³ÍùÇó</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Armenian" w:hAnsi="Arial Armenian"/>
                <w:color w:val="FF0000"/>
                <w:sz w:val="16"/>
                <w:szCs w:val="16"/>
              </w:rPr>
              <w:t>ïÝ</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13.20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ÞÇÝ.³ÕµÇ µ³ñÓáõÙ ÇÝùÝ³Ã. ¿ùëÏ³í³ï.</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1000Ù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0.0120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î»Õ³÷áËáõÙ      5ÏÙ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Armenian" w:hAnsi="Arial Armenian"/>
                <w:color w:val="FF0000"/>
                <w:sz w:val="16"/>
                <w:szCs w:val="16"/>
              </w:rPr>
              <w:t>ïÝ</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13.20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single" w:sz="4" w:space="0" w:color="auto"/>
              <w:right w:val="single" w:sz="4" w:space="0" w:color="auto"/>
            </w:tcBorders>
            <w:shd w:val="clear" w:color="000000" w:fill="FFFFFF"/>
            <w:noWrap/>
            <w:vAlign w:val="bottom"/>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Արտաքին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հարդարման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աշխատանքներ</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b/>
                <w:bCs/>
                <w:color w:val="FF0000"/>
                <w:sz w:val="16"/>
                <w:szCs w:val="16"/>
              </w:rPr>
            </w:pPr>
            <w:proofErr w:type="spellStart"/>
            <w:r w:rsidRPr="004821A0">
              <w:rPr>
                <w:rFonts w:ascii="Arial" w:hAnsi="Arial" w:cs="Arial"/>
                <w:b/>
                <w:bCs/>
                <w:color w:val="FF0000"/>
                <w:sz w:val="16"/>
                <w:szCs w:val="16"/>
              </w:rPr>
              <w:t>Ճակատ</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nil"/>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ä³ï»ñÇ  </w:t>
            </w:r>
            <w:proofErr w:type="spellStart"/>
            <w:r w:rsidRPr="004821A0">
              <w:rPr>
                <w:rFonts w:ascii="Arial" w:hAnsi="Arial" w:cs="Arial"/>
                <w:color w:val="FF0000"/>
                <w:sz w:val="16"/>
                <w:szCs w:val="16"/>
              </w:rPr>
              <w:t>ճակատի</w:t>
            </w:r>
            <w:proofErr w:type="spellEnd"/>
            <w:r w:rsidRPr="004821A0">
              <w:rPr>
                <w:rFonts w:ascii="Arial LatArm" w:hAnsi="Arial LatArm"/>
                <w:color w:val="FF0000"/>
                <w:sz w:val="16"/>
                <w:szCs w:val="16"/>
              </w:rPr>
              <w:t xml:space="preserve"> </w:t>
            </w:r>
            <w:r w:rsidRPr="004821A0">
              <w:rPr>
                <w:rFonts w:ascii="Arial LatArm" w:hAnsi="Arial LatArm" w:cs="Arial LatArm"/>
                <w:color w:val="FF0000"/>
                <w:sz w:val="16"/>
                <w:szCs w:val="16"/>
              </w:rPr>
              <w:t>ëí³ÕáõÙ</w:t>
            </w:r>
            <w:r w:rsidRPr="004821A0">
              <w:rPr>
                <w:rFonts w:ascii="Arial LatArm" w:hAnsi="Arial LatArm"/>
                <w:color w:val="FF0000"/>
                <w:sz w:val="16"/>
                <w:szCs w:val="16"/>
              </w:rPr>
              <w:t xml:space="preserve"> </w:t>
            </w:r>
            <w:r w:rsidRPr="004821A0">
              <w:rPr>
                <w:rFonts w:ascii="Arial LatArm" w:hAnsi="Arial LatArm" w:cs="Arial LatArm"/>
                <w:color w:val="FF0000"/>
                <w:sz w:val="16"/>
                <w:szCs w:val="16"/>
              </w:rPr>
              <w:t>ó</w:t>
            </w:r>
            <w:r w:rsidRPr="004821A0">
              <w:rPr>
                <w:rFonts w:ascii="Arial LatArm" w:hAnsi="Arial LatArm"/>
                <w:color w:val="FF0000"/>
                <w:sz w:val="16"/>
                <w:szCs w:val="16"/>
              </w:rPr>
              <w:t>/</w:t>
            </w:r>
            <w:r w:rsidRPr="004821A0">
              <w:rPr>
                <w:rFonts w:ascii="Arial LatArm" w:hAnsi="Arial LatArm" w:cs="Arial LatArm"/>
                <w:color w:val="FF0000"/>
                <w:sz w:val="16"/>
                <w:szCs w:val="16"/>
              </w:rPr>
              <w:t>³í³½³ÛÇÝ</w:t>
            </w:r>
            <w:r w:rsidRPr="004821A0">
              <w:rPr>
                <w:rFonts w:ascii="Arial LatArm" w:hAnsi="Arial LatArm"/>
                <w:color w:val="FF0000"/>
                <w:sz w:val="16"/>
                <w:szCs w:val="16"/>
              </w:rPr>
              <w:t xml:space="preserve"> </w:t>
            </w:r>
            <w:r w:rsidRPr="004821A0">
              <w:rPr>
                <w:rFonts w:ascii="Arial LatArm" w:hAnsi="Arial LatArm" w:cs="Arial LatArm"/>
                <w:color w:val="FF0000"/>
                <w:sz w:val="16"/>
                <w:szCs w:val="16"/>
              </w:rPr>
              <w:t>ß³Õ³Ëáí</w:t>
            </w:r>
            <w:r w:rsidRPr="004821A0">
              <w:rPr>
                <w:rFonts w:ascii="Arial LatArm" w:hAnsi="Arial LatArm"/>
                <w:color w:val="FF0000"/>
                <w:sz w:val="16"/>
                <w:szCs w:val="16"/>
              </w:rPr>
              <w:t xml:space="preserve"> ó³Ýóáí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2.95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single" w:sz="4" w:space="0" w:color="auto"/>
              <w:left w:val="nil"/>
              <w:bottom w:val="single" w:sz="4" w:space="0" w:color="auto"/>
              <w:right w:val="nil"/>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proofErr w:type="spellStart"/>
            <w:r w:rsidRPr="004821A0">
              <w:rPr>
                <w:rFonts w:ascii="Arial LatArm" w:hAnsi="Arial LatArm"/>
                <w:color w:val="FF0000"/>
                <w:sz w:val="16"/>
                <w:szCs w:val="16"/>
              </w:rPr>
              <w:t>ØÇÝã</w:t>
            </w:r>
            <w:proofErr w:type="spellEnd"/>
            <w:r w:rsidRPr="004821A0">
              <w:rPr>
                <w:rFonts w:ascii="Arial LatArm" w:hAnsi="Arial LatArm"/>
                <w:color w:val="FF0000"/>
                <w:sz w:val="16"/>
                <w:szCs w:val="16"/>
              </w:rPr>
              <w:t xml:space="preserve">¨ 200ÙÙ ³ñï³ùÇÝ </w:t>
            </w:r>
            <w:proofErr w:type="spellStart"/>
            <w:r w:rsidRPr="004821A0">
              <w:rPr>
                <w:rFonts w:ascii="Arial LatArm" w:hAnsi="Arial LatArm"/>
                <w:color w:val="FF0000"/>
                <w:sz w:val="16"/>
                <w:szCs w:val="16"/>
              </w:rPr>
              <w:t>ß»å»ñÇ</w:t>
            </w:r>
            <w:proofErr w:type="spellEnd"/>
            <w:r w:rsidRPr="004821A0">
              <w:rPr>
                <w:rFonts w:ascii="Arial LatArm" w:hAnsi="Arial LatArm"/>
                <w:color w:val="FF0000"/>
                <w:sz w:val="16"/>
                <w:szCs w:val="16"/>
              </w:rPr>
              <w:t xml:space="preserve"> ëí³Õ ó/³ ß³Õ³Ëáí</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w:t>
            </w:r>
            <w:r w:rsidRPr="004821A0">
              <w:rPr>
                <w:rFonts w:ascii="Arial LatArm" w:hAnsi="Arial LatArm"/>
                <w:color w:val="FF0000"/>
                <w:sz w:val="16"/>
                <w:szCs w:val="16"/>
                <w:vertAlign w:val="superscript"/>
              </w:rPr>
              <w:t xml:space="preserve">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42.12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16.5</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Շենքի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ճակատի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բարձրորակ</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ներկում</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ֆասադային</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ներկով</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2.95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àõÕÕ³Ñ³ÓÇ· É³ëï³ÏÝ»ñ</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1.82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Էլեկտրական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լուսավորություն</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43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Ð³Õáñ¹³É³ñÇ </w:t>
            </w:r>
            <w:proofErr w:type="spellStart"/>
            <w:r w:rsidRPr="004821A0">
              <w:rPr>
                <w:rFonts w:ascii="Arial Armenian" w:hAnsi="Arial Armenian"/>
                <w:color w:val="FF0000"/>
                <w:sz w:val="16"/>
                <w:szCs w:val="16"/>
              </w:rPr>
              <w:t>åÕÝÓ</w:t>
            </w:r>
            <w:proofErr w:type="spellEnd"/>
            <w:r w:rsidRPr="004821A0">
              <w:rPr>
                <w:rFonts w:ascii="Arial Armenian" w:hAnsi="Arial Armenian"/>
                <w:color w:val="FF0000"/>
                <w:sz w:val="16"/>
                <w:szCs w:val="16"/>
              </w:rPr>
              <w:t xml:space="preserve">», Ù»Ïáõë³óí³Í, µ³Å³ÝÇã </w:t>
            </w:r>
            <w:proofErr w:type="spellStart"/>
            <w:r w:rsidRPr="004821A0">
              <w:rPr>
                <w:rFonts w:ascii="Arial Armenian" w:hAnsi="Arial Armenian"/>
                <w:color w:val="FF0000"/>
                <w:sz w:val="16"/>
                <w:szCs w:val="16"/>
              </w:rPr>
              <w:t>ÑÇÙùáí</w:t>
            </w:r>
            <w:proofErr w:type="spellEnd"/>
            <w:r w:rsidRPr="004821A0">
              <w:rPr>
                <w:rFonts w:ascii="Arial Armenian" w:hAnsi="Arial Armenian"/>
                <w:color w:val="FF0000"/>
                <w:sz w:val="16"/>
                <w:szCs w:val="16"/>
              </w:rPr>
              <w:t xml:space="preserve">  </w:t>
            </w:r>
            <w:r w:rsidRPr="004821A0">
              <w:rPr>
                <w:rFonts w:ascii="Arial" w:hAnsi="Arial" w:cs="Arial"/>
                <w:color w:val="FF0000"/>
                <w:sz w:val="16"/>
                <w:szCs w:val="16"/>
              </w:rPr>
              <w:t>ППВГ</w:t>
            </w:r>
            <w:r w:rsidRPr="004821A0">
              <w:rPr>
                <w:rFonts w:ascii="Arial Armenian" w:hAnsi="Arial Armenian"/>
                <w:color w:val="FF0000"/>
                <w:sz w:val="16"/>
                <w:szCs w:val="16"/>
              </w:rPr>
              <w:t xml:space="preserve">  Ñ³ïí³ÍùÁ 2x2.5ÙÙ</w:t>
            </w:r>
            <w:r w:rsidRPr="004821A0">
              <w:rPr>
                <w:rFonts w:ascii="Arial Armenian" w:hAnsi="Arial Armenian"/>
                <w:color w:val="FF0000"/>
                <w:sz w:val="16"/>
                <w:szCs w:val="16"/>
                <w:vertAlign w:val="superscript"/>
              </w:rPr>
              <w:t>2</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0.27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Ð³Õáñ¹³É³ñÇ </w:t>
            </w:r>
            <w:proofErr w:type="spellStart"/>
            <w:r w:rsidRPr="004821A0">
              <w:rPr>
                <w:rFonts w:ascii="Arial Armenian" w:hAnsi="Arial Armenian"/>
                <w:color w:val="FF0000"/>
                <w:sz w:val="16"/>
                <w:szCs w:val="16"/>
              </w:rPr>
              <w:t>åÕÝÓ</w:t>
            </w:r>
            <w:proofErr w:type="spellEnd"/>
            <w:r w:rsidRPr="004821A0">
              <w:rPr>
                <w:rFonts w:ascii="Arial Armenian" w:hAnsi="Arial Armenian"/>
                <w:color w:val="FF0000"/>
                <w:sz w:val="16"/>
                <w:szCs w:val="16"/>
              </w:rPr>
              <w:t xml:space="preserve">», Ù»Ïáõë³óí³Í, µ³Å³ÝÇã </w:t>
            </w:r>
            <w:proofErr w:type="spellStart"/>
            <w:r w:rsidRPr="004821A0">
              <w:rPr>
                <w:rFonts w:ascii="Arial Armenian" w:hAnsi="Arial Armenian"/>
                <w:color w:val="FF0000"/>
                <w:sz w:val="16"/>
                <w:szCs w:val="16"/>
              </w:rPr>
              <w:t>ÑÇÙùáí</w:t>
            </w:r>
            <w:proofErr w:type="spellEnd"/>
            <w:r w:rsidRPr="004821A0">
              <w:rPr>
                <w:rFonts w:ascii="Arial Armenian" w:hAnsi="Arial Armenian"/>
                <w:color w:val="FF0000"/>
                <w:sz w:val="16"/>
                <w:szCs w:val="16"/>
              </w:rPr>
              <w:t xml:space="preserve"> </w:t>
            </w:r>
            <w:r w:rsidRPr="004821A0">
              <w:rPr>
                <w:rFonts w:ascii="Arial" w:hAnsi="Arial" w:cs="Arial"/>
                <w:color w:val="FF0000"/>
                <w:sz w:val="16"/>
                <w:szCs w:val="16"/>
              </w:rPr>
              <w:t>ППВГ</w:t>
            </w:r>
            <w:r w:rsidRPr="004821A0">
              <w:rPr>
                <w:rFonts w:ascii="Arial Armenian" w:hAnsi="Arial Armenian"/>
                <w:color w:val="FF0000"/>
                <w:sz w:val="16"/>
                <w:szCs w:val="16"/>
              </w:rPr>
              <w:t xml:space="preserve"> </w:t>
            </w:r>
            <w:r w:rsidRPr="004821A0">
              <w:rPr>
                <w:rFonts w:ascii="Arial Armenian" w:hAnsi="Arial Armenian" w:cs="Arial Armenian"/>
                <w:color w:val="FF0000"/>
                <w:sz w:val="16"/>
                <w:szCs w:val="16"/>
              </w:rPr>
              <w:t>Ñ³ïí³ÍùÁ</w:t>
            </w:r>
            <w:r w:rsidRPr="004821A0">
              <w:rPr>
                <w:rFonts w:ascii="Arial Armenian" w:hAnsi="Arial Armenian"/>
                <w:color w:val="FF0000"/>
                <w:sz w:val="16"/>
                <w:szCs w:val="16"/>
              </w:rPr>
              <w:t xml:space="preserve"> 2x4</w:t>
            </w:r>
            <w:r w:rsidRPr="004821A0">
              <w:rPr>
                <w:rFonts w:ascii="Arial Armenian" w:hAnsi="Arial Armenian" w:cs="Arial Armenian"/>
                <w:color w:val="FF0000"/>
                <w:sz w:val="16"/>
                <w:szCs w:val="16"/>
              </w:rPr>
              <w:t>ÙÙ</w:t>
            </w:r>
            <w:r w:rsidRPr="004821A0">
              <w:rPr>
                <w:rFonts w:ascii="Arial Armenian" w:hAnsi="Arial Armenian"/>
                <w:color w:val="FF0000"/>
                <w:sz w:val="16"/>
                <w:szCs w:val="16"/>
                <w:vertAlign w:val="superscript"/>
              </w:rPr>
              <w:t>2</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0.20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Լուսատուների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մոնտաժում</w:t>
            </w:r>
            <w:proofErr w:type="spellEnd"/>
            <w:r w:rsidRPr="004821A0">
              <w:rPr>
                <w:rFonts w:ascii="Arial Armenian" w:hAnsi="Arial Armenian"/>
                <w:color w:val="FF0000"/>
                <w:sz w:val="16"/>
                <w:szCs w:val="16"/>
              </w:rPr>
              <w:t xml:space="preserve"> LED</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¾É. ³Ýç³ïÇãÝ»ñÇ ï»Õ³¹ñáõÙ 1 </w:t>
            </w:r>
            <w:proofErr w:type="spellStart"/>
            <w:r w:rsidRPr="004821A0">
              <w:rPr>
                <w:rFonts w:ascii="Arial" w:hAnsi="Arial" w:cs="Arial"/>
                <w:color w:val="FF0000"/>
                <w:sz w:val="16"/>
                <w:szCs w:val="16"/>
              </w:rPr>
              <w:t>տեղանի</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¾É. ³Ýç³ïÇãÝ»ñÇ ï»Õ³¹ñáõÙ 2 </w:t>
            </w:r>
            <w:proofErr w:type="spellStart"/>
            <w:r w:rsidRPr="004821A0">
              <w:rPr>
                <w:rFonts w:ascii="Arial" w:hAnsi="Arial" w:cs="Arial"/>
                <w:color w:val="FF0000"/>
                <w:sz w:val="16"/>
                <w:szCs w:val="16"/>
              </w:rPr>
              <w:t>տեղանի</w:t>
            </w:r>
            <w:proofErr w:type="spellEnd"/>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0.73</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w:hAnsi="Arial" w:cs="Arial"/>
                <w:color w:val="FF0000"/>
                <w:sz w:val="16"/>
                <w:szCs w:val="16"/>
              </w:rPr>
              <w:t>Խ</w:t>
            </w:r>
            <w:r w:rsidRPr="004821A0">
              <w:rPr>
                <w:rFonts w:ascii="Arial Armenian" w:hAnsi="Arial Armenian" w:cs="Arial Armenian"/>
                <w:color w:val="FF0000"/>
                <w:sz w:val="16"/>
                <w:szCs w:val="16"/>
              </w:rPr>
              <w:t>ñáó³Ï³ÛÇÝ</w:t>
            </w:r>
            <w:r w:rsidRPr="004821A0">
              <w:rPr>
                <w:rFonts w:ascii="Arial Armenian" w:hAnsi="Arial Armenian"/>
                <w:color w:val="FF0000"/>
                <w:sz w:val="16"/>
                <w:szCs w:val="16"/>
              </w:rPr>
              <w:t xml:space="preserve"> í³ñ¹³ÏÝ»ñÇ ï»Õ³¹ñáõÙ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Armenian" w:hAnsi="Arial Armenian"/>
                <w:color w:val="FF0000"/>
                <w:sz w:val="16"/>
                <w:szCs w:val="16"/>
              </w:rPr>
              <w:t>îáõ</w:t>
            </w:r>
            <w:proofErr w:type="spellEnd"/>
            <w:r w:rsidRPr="004821A0">
              <w:rPr>
                <w:rFonts w:ascii="Arial Armenian" w:hAnsi="Arial Armenian"/>
                <w:color w:val="FF0000"/>
                <w:sz w:val="16"/>
                <w:szCs w:val="16"/>
              </w:rPr>
              <w:t>÷  í³ñ¹³ÏÝ»ñÇ ¨ ³Ýç³ïÇãÝ»ñÇ</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100Ñï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0.05</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8</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Armenian" w:hAnsi="Arial Armenian"/>
                <w:color w:val="FF0000"/>
                <w:sz w:val="16"/>
                <w:szCs w:val="16"/>
              </w:rPr>
              <w:t>îáõ</w:t>
            </w:r>
            <w:proofErr w:type="spellEnd"/>
            <w:r w:rsidRPr="004821A0">
              <w:rPr>
                <w:rFonts w:ascii="Arial Armenian" w:hAnsi="Arial Armenian"/>
                <w:color w:val="FF0000"/>
                <w:sz w:val="16"/>
                <w:szCs w:val="16"/>
              </w:rPr>
              <w:t>÷   µ³Å³Ý³ñ³ñ</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100Ñï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0.03</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9</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²ÏáëÝ»ñÇ ÷</w:t>
            </w:r>
            <w:proofErr w:type="spellStart"/>
            <w:r w:rsidRPr="004821A0">
              <w:rPr>
                <w:rFonts w:ascii="Arial LatArm" w:hAnsi="Arial LatArm"/>
                <w:color w:val="FF0000"/>
                <w:sz w:val="16"/>
                <w:szCs w:val="16"/>
              </w:rPr>
              <w:t>áñáõÙ</w:t>
            </w:r>
            <w:proofErr w:type="spellEnd"/>
            <w:r w:rsidRPr="004821A0">
              <w:rPr>
                <w:rFonts w:ascii="Arial LatArm" w:hAnsi="Arial LatArm"/>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100Ù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0.16</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10</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²ÏáëÝ»ñÇ ëí³ÕáõÙ  ·³çÇ ß³Õ³Ëáí</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xml:space="preserve"> Ù</w:t>
            </w:r>
            <w:r w:rsidRPr="004821A0">
              <w:rPr>
                <w:rFonts w:ascii="Arial LatArm" w:hAnsi="Arial LatArm"/>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0.78</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Armenian" w:hAnsi="Arial Armenian"/>
                <w:b/>
                <w:bCs/>
                <w:color w:val="FF0000"/>
                <w:sz w:val="16"/>
                <w:szCs w:val="16"/>
              </w:rPr>
              <w:t>æ</w:t>
            </w:r>
            <w:r w:rsidRPr="004821A0">
              <w:rPr>
                <w:rFonts w:ascii="Arial" w:hAnsi="Arial" w:cs="Arial"/>
                <w:b/>
                <w:bCs/>
                <w:color w:val="FF0000"/>
                <w:sz w:val="16"/>
                <w:szCs w:val="16"/>
              </w:rPr>
              <w:t>րագծի</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ներքին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տեղամաս</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äáÉÇåñáåÇÉ»Ý³ÛÇÝ ËáÕáí.PN  10 d=20</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12.00</w:t>
            </w:r>
          </w:p>
        </w:tc>
        <w:tc>
          <w:tcPr>
            <w:tcW w:w="893" w:type="dxa"/>
            <w:tcBorders>
              <w:top w:val="nil"/>
              <w:left w:val="nil"/>
              <w:bottom w:val="nil"/>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²ÝÏÛáõÝ³Ï  </w:t>
            </w:r>
            <w:proofErr w:type="spellStart"/>
            <w:r w:rsidRPr="004821A0">
              <w:rPr>
                <w:rFonts w:ascii="Arial Armenian" w:hAnsi="Arial Armenian"/>
                <w:color w:val="FF0000"/>
                <w:sz w:val="16"/>
                <w:szCs w:val="16"/>
              </w:rPr>
              <w:t>åáÉÇå</w:t>
            </w:r>
            <w:proofErr w:type="spellEnd"/>
            <w:r w:rsidRPr="004821A0">
              <w:rPr>
                <w:rFonts w:ascii="Arial Armenian" w:hAnsi="Arial Armenian"/>
                <w:color w:val="FF0000"/>
                <w:sz w:val="16"/>
                <w:szCs w:val="16"/>
              </w:rPr>
              <w:t>© d =20</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6.00</w:t>
            </w:r>
          </w:p>
        </w:tc>
        <w:tc>
          <w:tcPr>
            <w:tcW w:w="893" w:type="dxa"/>
            <w:tcBorders>
              <w:top w:val="single" w:sz="4" w:space="0" w:color="auto"/>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ºé³µ³ßËÇã      20*20*20</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7</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öáË³Ï»ñåÇã 25-20</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8</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Îó³Ù³ë  d =20ÙÙ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1.13</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ö³Ï³ÝÇ ï»Õ³¹ñáõÙ d=20ÙÙ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lastRenderedPageBreak/>
              <w:t>11</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ö³Ï³ÝÇ ï»Õ³¹ñáõÙ  d=25ÙÙ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Èí³ó³ñ³ÝÇ ï»Õ³¹ñáõÙ /</w:t>
            </w:r>
            <w:proofErr w:type="spellStart"/>
            <w:r w:rsidRPr="004821A0">
              <w:rPr>
                <w:rFonts w:ascii="Arial" w:hAnsi="Arial" w:cs="Arial"/>
                <w:color w:val="FF0000"/>
                <w:sz w:val="16"/>
                <w:szCs w:val="16"/>
              </w:rPr>
              <w:t>հախճապակյա</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մանկական</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Ï-ï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Ծորակների</w:t>
            </w:r>
            <w:proofErr w:type="spellEnd"/>
            <w:r w:rsidRPr="004821A0">
              <w:rPr>
                <w:rFonts w:ascii="Arial Armenian" w:hAnsi="Arial Armenian"/>
                <w:color w:val="FF0000"/>
                <w:sz w:val="16"/>
                <w:szCs w:val="16"/>
              </w:rPr>
              <w:t xml:space="preserve"> ï»Õ³¹ñáõÙ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Ñ³ï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bottom"/>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16</w:t>
            </w:r>
          </w:p>
        </w:tc>
        <w:tc>
          <w:tcPr>
            <w:tcW w:w="4384"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ÊáÕáí³ÏÝ»ñÇ Éí³óáõÙ í³ñ³Ï³½»ñÍáõÙáí</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1000Ù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0.012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17</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Ð³Ù³Ï³ñ·Ç ÑÇ¹ñ³íÉÇÏ ÷áñÓ³ñÏáõÙ</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0.12</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Կոյուղու</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ներքին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տեղամաս</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Armenian" w:hAnsi="Arial Armenian"/>
                <w:color w:val="FF0000"/>
                <w:sz w:val="16"/>
                <w:szCs w:val="16"/>
              </w:rPr>
              <w:t>äáÉÇ</w:t>
            </w:r>
            <w:r w:rsidRPr="004821A0">
              <w:rPr>
                <w:rFonts w:ascii="Arial" w:hAnsi="Arial" w:cs="Arial"/>
                <w:color w:val="FF0000"/>
                <w:sz w:val="16"/>
                <w:szCs w:val="16"/>
              </w:rPr>
              <w:t>վինիլքլորիդե</w:t>
            </w:r>
            <w:proofErr w:type="spellEnd"/>
            <w:r w:rsidRPr="004821A0">
              <w:rPr>
                <w:rFonts w:ascii="Arial Armenian" w:hAnsi="Arial Armenian"/>
                <w:color w:val="FF0000"/>
                <w:sz w:val="16"/>
                <w:szCs w:val="16"/>
              </w:rPr>
              <w:t xml:space="preserve">    ËáÕáí³ÏÇ ï»Õ³¹ñáõÙ  d= 50ÙÙ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Armenian" w:hAnsi="Arial Armenian"/>
                <w:color w:val="FF0000"/>
                <w:sz w:val="16"/>
                <w:szCs w:val="16"/>
              </w:rPr>
              <w:t>äáÉÇ</w:t>
            </w:r>
            <w:r w:rsidRPr="004821A0">
              <w:rPr>
                <w:rFonts w:ascii="Arial" w:hAnsi="Arial" w:cs="Arial"/>
                <w:color w:val="FF0000"/>
                <w:sz w:val="16"/>
                <w:szCs w:val="16"/>
              </w:rPr>
              <w:t>վինիլքլորիդե</w:t>
            </w:r>
            <w:proofErr w:type="spellEnd"/>
            <w:r w:rsidRPr="004821A0">
              <w:rPr>
                <w:rFonts w:ascii="Arial Armenian" w:hAnsi="Arial Armenian"/>
                <w:color w:val="FF0000"/>
                <w:sz w:val="16"/>
                <w:szCs w:val="16"/>
              </w:rPr>
              <w:t xml:space="preserve">  ËáÕáí³ÏÇ ï»Õ³¹ñáõÙ d=100ÙÙ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äáÉÇ¿ÃÇÉ»Ý³ÛÇÝ  Ó¨³íáñ Ù³ë»ñÇ  ï»Õ³¹ñáõÙ d=50ÙÙ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10Ñï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0.70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1.06</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äáÉÇ¿ÃÇÉ»Ý³ÛÇÝ  Ó¨³íáñ Ù³ë»ñÇ  ï»Õ³¹ñáõÙ d=100ÙÙ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10Ñï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0.50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¼áõ·³ñ³Ý³ÏáÝùÇ ï»Õ³¹ñáõÙ  /</w:t>
            </w:r>
            <w:proofErr w:type="spellStart"/>
            <w:r w:rsidRPr="004821A0">
              <w:rPr>
                <w:rFonts w:ascii="Arial" w:hAnsi="Arial" w:cs="Arial"/>
                <w:color w:val="FF0000"/>
                <w:sz w:val="16"/>
                <w:szCs w:val="16"/>
              </w:rPr>
              <w:t>հախճապակյա</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մանկական</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Ï-ï</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Ðáë³ÏÇ ï»Õ³¹ñáõÙ  d=50ÙÙ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Armenian" w:hAnsi="Arial Armenian"/>
                <w:color w:val="FF0000"/>
                <w:sz w:val="16"/>
                <w:szCs w:val="16"/>
              </w:rPr>
              <w:t>Ñï</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Քարե</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պարսպի</w:t>
            </w:r>
            <w:proofErr w:type="spellEnd"/>
            <w:r w:rsidRPr="004821A0">
              <w:rPr>
                <w:rFonts w:ascii="Arial Armenian" w:hAnsi="Arial Armenian"/>
                <w:b/>
                <w:bCs/>
                <w:color w:val="FF0000"/>
                <w:sz w:val="16"/>
                <w:szCs w:val="16"/>
              </w:rPr>
              <w:t xml:space="preserve"> </w:t>
            </w:r>
            <w:r w:rsidRPr="004821A0">
              <w:rPr>
                <w:rFonts w:ascii="Arial" w:hAnsi="Arial" w:cs="Arial"/>
                <w:b/>
                <w:bCs/>
                <w:color w:val="FF0000"/>
                <w:sz w:val="16"/>
                <w:szCs w:val="16"/>
              </w:rPr>
              <w:t>և</w:t>
            </w:r>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մետաղական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ցանկապատի</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կառուցում</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single" w:sz="4" w:space="0" w:color="auto"/>
              <w:left w:val="single" w:sz="4" w:space="0" w:color="auto"/>
              <w:bottom w:val="nil"/>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b/>
                <w:bCs/>
                <w:color w:val="FF0000"/>
                <w:sz w:val="16"/>
                <w:szCs w:val="16"/>
              </w:rPr>
            </w:pPr>
            <w:proofErr w:type="spellStart"/>
            <w:r w:rsidRPr="004821A0">
              <w:rPr>
                <w:rFonts w:ascii="Arial" w:hAnsi="Arial" w:cs="Arial"/>
                <w:b/>
                <w:bCs/>
                <w:color w:val="FF0000"/>
                <w:sz w:val="16"/>
                <w:szCs w:val="16"/>
              </w:rPr>
              <w:t>Պարիսպի</w:t>
            </w:r>
            <w:proofErr w:type="spellEnd"/>
            <w:r w:rsidRPr="004821A0">
              <w:rPr>
                <w:rFonts w:ascii="Arial LatArm" w:hAnsi="Arial LatArm"/>
                <w:b/>
                <w:bCs/>
                <w:color w:val="FF0000"/>
                <w:sz w:val="16"/>
                <w:szCs w:val="16"/>
              </w:rPr>
              <w:t xml:space="preserve"> </w:t>
            </w:r>
            <w:proofErr w:type="spellStart"/>
            <w:r w:rsidRPr="004821A0">
              <w:rPr>
                <w:rFonts w:ascii="Arial" w:hAnsi="Arial" w:cs="Arial"/>
                <w:b/>
                <w:bCs/>
                <w:color w:val="FF0000"/>
                <w:sz w:val="16"/>
                <w:szCs w:val="16"/>
              </w:rPr>
              <w:t>երեսապատում</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r w:rsidRPr="004821A0">
              <w:rPr>
                <w:rFonts w:ascii="Arial Armenian" w:hAnsi="Arial Armenian"/>
                <w:b/>
                <w:bCs/>
                <w:color w:val="FF0000"/>
                <w:sz w:val="16"/>
                <w:szCs w:val="16"/>
              </w:rPr>
              <w:t> </w:t>
            </w:r>
          </w:p>
        </w:tc>
        <w:tc>
          <w:tcPr>
            <w:tcW w:w="1045"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r w:rsidRPr="004821A0">
              <w:rPr>
                <w:rFonts w:ascii="Arial Armenian" w:hAnsi="Arial Armenian"/>
                <w:b/>
                <w:bCs/>
                <w:color w:val="FF0000"/>
                <w:sz w:val="16"/>
                <w:szCs w:val="16"/>
              </w:rPr>
              <w:t> </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b/>
                <w:bCs/>
                <w:color w:val="FF0000"/>
                <w:sz w:val="16"/>
                <w:szCs w:val="16"/>
              </w:rPr>
            </w:pPr>
            <w:r w:rsidRPr="004821A0">
              <w:rPr>
                <w:rFonts w:ascii="Arial Armenian" w:hAnsi="Arial Armenian"/>
                <w:b/>
                <w:bCs/>
                <w:color w:val="FF0000"/>
                <w:sz w:val="16"/>
                <w:szCs w:val="16"/>
              </w:rPr>
              <w:t> </w:t>
            </w:r>
          </w:p>
        </w:tc>
        <w:tc>
          <w:tcPr>
            <w:tcW w:w="1164" w:type="dxa"/>
            <w:tcBorders>
              <w:top w:val="nil"/>
              <w:left w:val="single" w:sz="4" w:space="0" w:color="auto"/>
              <w:bottom w:val="nil"/>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ØÇ³</w:t>
            </w:r>
            <w:r w:rsidRPr="004821A0">
              <w:rPr>
                <w:rFonts w:ascii="Arial" w:hAnsi="Arial" w:cs="Arial"/>
                <w:color w:val="FF0000"/>
                <w:sz w:val="16"/>
                <w:szCs w:val="16"/>
              </w:rPr>
              <w:t>ձ</w:t>
            </w:r>
            <w:r w:rsidRPr="004821A0">
              <w:rPr>
                <w:rFonts w:ascii="Arial Armenian" w:hAnsi="Arial Armenian" w:cs="Arial Armenian"/>
                <w:color w:val="FF0000"/>
                <w:sz w:val="16"/>
                <w:szCs w:val="16"/>
              </w:rPr>
              <w:t>áõÛÉ</w:t>
            </w:r>
            <w:r w:rsidRPr="004821A0">
              <w:rPr>
                <w:rFonts w:ascii="Arial Armenian" w:hAnsi="Arial Armenian"/>
                <w:color w:val="FF0000"/>
                <w:sz w:val="16"/>
                <w:szCs w:val="16"/>
              </w:rPr>
              <w:t xml:space="preserve"> </w:t>
            </w:r>
            <w:r w:rsidRPr="004821A0">
              <w:rPr>
                <w:rFonts w:ascii="Arial" w:hAnsi="Arial" w:cs="Arial"/>
                <w:color w:val="FF0000"/>
                <w:sz w:val="16"/>
                <w:szCs w:val="16"/>
              </w:rPr>
              <w:t>ե</w:t>
            </w:r>
            <w:r w:rsidRPr="004821A0">
              <w:rPr>
                <w:rFonts w:ascii="Arial Armenian" w:hAnsi="Arial Armenian"/>
                <w:color w:val="FF0000"/>
                <w:sz w:val="16"/>
                <w:szCs w:val="16"/>
              </w:rPr>
              <w:t>/</w:t>
            </w:r>
            <w:r w:rsidRPr="004821A0">
              <w:rPr>
                <w:rFonts w:ascii="Arial" w:hAnsi="Arial" w:cs="Arial"/>
                <w:color w:val="FF0000"/>
                <w:sz w:val="16"/>
                <w:szCs w:val="16"/>
              </w:rPr>
              <w:t>բ</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գոտու</w:t>
            </w:r>
            <w:proofErr w:type="spellEnd"/>
            <w:r w:rsidRPr="004821A0">
              <w:rPr>
                <w:rFonts w:ascii="Arial Armenian" w:hAnsi="Arial Armenian"/>
                <w:color w:val="FF0000"/>
                <w:sz w:val="16"/>
                <w:szCs w:val="16"/>
              </w:rPr>
              <w:t xml:space="preserve">  Ï³éáõóáõÙ  B-12.5 µ»</w:t>
            </w:r>
            <w:proofErr w:type="spellStart"/>
            <w:r w:rsidRPr="004821A0">
              <w:rPr>
                <w:rFonts w:ascii="Arial Armenian" w:hAnsi="Arial Armenian"/>
                <w:color w:val="FF0000"/>
                <w:sz w:val="16"/>
                <w:szCs w:val="16"/>
              </w:rPr>
              <w:t>ïáÝÇó</w:t>
            </w:r>
            <w:proofErr w:type="spellEnd"/>
            <w:r w:rsidRPr="004821A0">
              <w:rPr>
                <w:rFonts w:ascii="Arial Armenian" w:hAnsi="Arial Armenian"/>
                <w:color w:val="FF0000"/>
                <w:sz w:val="16"/>
                <w:szCs w:val="16"/>
              </w:rPr>
              <w:t xml:space="preserve"> /0.4*0.3/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5.868</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²Ùñ³Ý  ² - ² 500cö14</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w:hAnsi="Arial" w:cs="Arial"/>
                <w:color w:val="FF0000"/>
                <w:sz w:val="16"/>
                <w:szCs w:val="16"/>
              </w:rPr>
              <w:t>տն</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0.237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²Ùñ³Ý    ö6 A I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w:hAnsi="Arial" w:cs="Arial"/>
                <w:color w:val="FF0000"/>
                <w:sz w:val="16"/>
                <w:szCs w:val="16"/>
              </w:rPr>
              <w:t>տն</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0.081</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ä³ï»ñÇ ß³ñí³Íù Ï³ÝáÝ³íáñ Ó¨Ç </w:t>
            </w:r>
            <w:proofErr w:type="spellStart"/>
            <w:r w:rsidRPr="004821A0">
              <w:rPr>
                <w:rFonts w:ascii="Arial Armenian" w:hAnsi="Arial Armenian"/>
                <w:color w:val="FF0000"/>
                <w:sz w:val="16"/>
                <w:szCs w:val="16"/>
              </w:rPr>
              <w:t>ïáõý</w:t>
            </w:r>
            <w:proofErr w:type="spellEnd"/>
            <w:r w:rsidRPr="004821A0">
              <w:rPr>
                <w:rFonts w:ascii="Arial Armenian" w:hAnsi="Arial Armenian"/>
                <w:color w:val="FF0000"/>
                <w:sz w:val="16"/>
                <w:szCs w:val="16"/>
              </w:rPr>
              <w:t xml:space="preserve"> ù³ñÇó       </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0.17</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proofErr w:type="spellStart"/>
            <w:r w:rsidRPr="004821A0">
              <w:rPr>
                <w:rFonts w:ascii="Arial" w:hAnsi="Arial" w:cs="Arial"/>
                <w:color w:val="FF0000"/>
                <w:sz w:val="16"/>
                <w:szCs w:val="16"/>
              </w:rPr>
              <w:t>Պարիսպի</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ճակատի</w:t>
            </w:r>
            <w:proofErr w:type="spellEnd"/>
            <w:r w:rsidRPr="004821A0">
              <w:rPr>
                <w:rFonts w:ascii="Arial LatArm" w:hAnsi="Arial LatArm"/>
                <w:color w:val="FF0000"/>
                <w:sz w:val="16"/>
                <w:szCs w:val="16"/>
              </w:rPr>
              <w:t xml:space="preserve"> </w:t>
            </w:r>
            <w:r w:rsidRPr="004821A0">
              <w:rPr>
                <w:rFonts w:ascii="Arial LatArm" w:hAnsi="Arial LatArm" w:cs="Arial LatArm"/>
                <w:color w:val="FF0000"/>
                <w:sz w:val="16"/>
                <w:szCs w:val="16"/>
              </w:rPr>
              <w:t>ëí³ÕáõÙ</w:t>
            </w:r>
            <w:r w:rsidRPr="004821A0">
              <w:rPr>
                <w:rFonts w:ascii="Arial LatArm" w:hAnsi="Arial LatArm"/>
                <w:color w:val="FF0000"/>
                <w:sz w:val="16"/>
                <w:szCs w:val="16"/>
              </w:rPr>
              <w:t xml:space="preserve"> </w:t>
            </w:r>
            <w:r w:rsidRPr="004821A0">
              <w:rPr>
                <w:rFonts w:ascii="Arial LatArm" w:hAnsi="Arial LatArm" w:cs="Arial LatArm"/>
                <w:color w:val="FF0000"/>
                <w:sz w:val="16"/>
                <w:szCs w:val="16"/>
              </w:rPr>
              <w:t>ó</w:t>
            </w:r>
            <w:r w:rsidRPr="004821A0">
              <w:rPr>
                <w:rFonts w:ascii="Arial LatArm" w:hAnsi="Arial LatArm"/>
                <w:color w:val="FF0000"/>
                <w:sz w:val="16"/>
                <w:szCs w:val="16"/>
              </w:rPr>
              <w:t>/</w:t>
            </w:r>
            <w:r w:rsidRPr="004821A0">
              <w:rPr>
                <w:rFonts w:ascii="Arial LatArm" w:hAnsi="Arial LatArm" w:cs="Arial LatArm"/>
                <w:color w:val="FF0000"/>
                <w:sz w:val="16"/>
                <w:szCs w:val="16"/>
              </w:rPr>
              <w:t>³í³½³ÛÇÝ</w:t>
            </w:r>
            <w:r w:rsidRPr="004821A0">
              <w:rPr>
                <w:rFonts w:ascii="Arial LatArm" w:hAnsi="Arial LatArm"/>
                <w:color w:val="FF0000"/>
                <w:sz w:val="16"/>
                <w:szCs w:val="16"/>
              </w:rPr>
              <w:t xml:space="preserve"> </w:t>
            </w:r>
            <w:r w:rsidRPr="004821A0">
              <w:rPr>
                <w:rFonts w:ascii="Arial LatArm" w:hAnsi="Arial LatArm" w:cs="Arial LatArm"/>
                <w:color w:val="FF0000"/>
                <w:sz w:val="16"/>
                <w:szCs w:val="16"/>
              </w:rPr>
              <w:t>ß³Õ³Ëáí</w:t>
            </w:r>
            <w:r w:rsidRPr="004821A0">
              <w:rPr>
                <w:rFonts w:ascii="Arial LatArm" w:hAnsi="Arial LatArm"/>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 Ù</w:t>
            </w:r>
            <w:r w:rsidRPr="004821A0">
              <w:rPr>
                <w:rFonts w:ascii="Arial Armenian" w:hAnsi="Arial Armenian"/>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0.49</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10.7</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մետաղական</w:t>
            </w:r>
            <w:proofErr w:type="spellEnd"/>
            <w:r w:rsidRPr="004821A0">
              <w:rPr>
                <w:rFonts w:ascii="Arial Armenian" w:hAnsi="Arial Armenian"/>
                <w:b/>
                <w:bCs/>
                <w:color w:val="FF0000"/>
                <w:sz w:val="16"/>
                <w:szCs w:val="16"/>
              </w:rPr>
              <w:t xml:space="preserve">  </w:t>
            </w:r>
            <w:proofErr w:type="spellStart"/>
            <w:r w:rsidRPr="004821A0">
              <w:rPr>
                <w:rFonts w:ascii="Arial" w:hAnsi="Arial" w:cs="Arial"/>
                <w:b/>
                <w:bCs/>
                <w:color w:val="FF0000"/>
                <w:sz w:val="16"/>
                <w:szCs w:val="16"/>
              </w:rPr>
              <w:t>ցանկապատ</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Armenian" w:hAnsi="Arial Armenian"/>
                <w:b/>
                <w:bCs/>
                <w:color w:val="FF0000"/>
                <w:sz w:val="16"/>
                <w:szCs w:val="16"/>
              </w:rPr>
            </w:pPr>
            <w:r w:rsidRPr="004821A0">
              <w:rPr>
                <w:rFonts w:ascii="Arial Armenian" w:hAnsi="Arial Armenian"/>
                <w:b/>
                <w:bCs/>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 Ø»ï³Õ³Ï³Ý ó³ÝÏ³å³ïÇ å³ïñ³ëïáõÙ </w:t>
            </w:r>
            <w:r w:rsidRPr="004821A0">
              <w:rPr>
                <w:rFonts w:ascii="Arial" w:hAnsi="Arial" w:cs="Arial"/>
                <w:color w:val="FF0000"/>
                <w:sz w:val="16"/>
                <w:szCs w:val="16"/>
              </w:rPr>
              <w:t>պ</w:t>
            </w:r>
            <w:r w:rsidRPr="004821A0">
              <w:rPr>
                <w:rFonts w:ascii="Arial Armenian" w:hAnsi="Arial Armenian" w:cs="Arial Armenian"/>
                <w:color w:val="FF0000"/>
                <w:sz w:val="16"/>
                <w:szCs w:val="16"/>
              </w:rPr>
              <w:t>áÕå³ïÛ³</w:t>
            </w:r>
            <w:r w:rsidRPr="004821A0">
              <w:rPr>
                <w:rFonts w:ascii="Arial Armenian" w:hAnsi="Arial Armenian"/>
                <w:color w:val="FF0000"/>
                <w:sz w:val="16"/>
                <w:szCs w:val="16"/>
              </w:rPr>
              <w:t xml:space="preserve">  ËáÕáí³Ï</w:t>
            </w:r>
            <w:r w:rsidRPr="004821A0">
              <w:rPr>
                <w:rFonts w:ascii="Arial" w:hAnsi="Arial" w:cs="Arial"/>
                <w:color w:val="FF0000"/>
                <w:sz w:val="16"/>
                <w:szCs w:val="16"/>
              </w:rPr>
              <w:t>ներով</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w:hAnsi="Arial" w:cs="Arial"/>
                <w:color w:val="FF0000"/>
                <w:sz w:val="16"/>
                <w:szCs w:val="16"/>
              </w:rPr>
              <w:t>տն</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0.637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äáÕå³ïÛ³  </w:t>
            </w:r>
            <w:proofErr w:type="spellStart"/>
            <w:r w:rsidRPr="004821A0">
              <w:rPr>
                <w:rFonts w:ascii="Arial" w:hAnsi="Arial" w:cs="Arial"/>
                <w:color w:val="FF0000"/>
                <w:sz w:val="16"/>
                <w:szCs w:val="16"/>
              </w:rPr>
              <w:t>քառ</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խողովակ</w:t>
            </w:r>
            <w:proofErr w:type="spellEnd"/>
            <w:r w:rsidRPr="004821A0">
              <w:rPr>
                <w:rFonts w:ascii="Arial Armenian" w:hAnsi="Arial Armenian"/>
                <w:color w:val="FF0000"/>
                <w:sz w:val="16"/>
                <w:szCs w:val="16"/>
              </w:rPr>
              <w:t xml:space="preserve">  100*100*3</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կարկաս</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Ù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21.00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äáÕå³ïÛ³  </w:t>
            </w:r>
            <w:proofErr w:type="spellStart"/>
            <w:r w:rsidRPr="004821A0">
              <w:rPr>
                <w:rFonts w:ascii="Arial" w:hAnsi="Arial" w:cs="Arial"/>
                <w:color w:val="FF0000"/>
                <w:sz w:val="16"/>
                <w:szCs w:val="16"/>
              </w:rPr>
              <w:t>քառ</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խողովակ</w:t>
            </w:r>
            <w:proofErr w:type="spellEnd"/>
            <w:r w:rsidRPr="004821A0">
              <w:rPr>
                <w:rFonts w:ascii="Arial Armenian" w:hAnsi="Arial Armenian"/>
                <w:color w:val="FF0000"/>
                <w:sz w:val="16"/>
                <w:szCs w:val="16"/>
              </w:rPr>
              <w:t xml:space="preserve">  40*20*2</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գոտիներ</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Ù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97.80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4</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 xml:space="preserve">äáÕå³ïÛ³  </w:t>
            </w:r>
            <w:proofErr w:type="spellStart"/>
            <w:r w:rsidRPr="004821A0">
              <w:rPr>
                <w:rFonts w:ascii="Arial" w:hAnsi="Arial" w:cs="Arial"/>
                <w:color w:val="FF0000"/>
                <w:sz w:val="16"/>
                <w:szCs w:val="16"/>
              </w:rPr>
              <w:t>քառ</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խողովակ</w:t>
            </w:r>
            <w:proofErr w:type="spellEnd"/>
            <w:r w:rsidRPr="004821A0">
              <w:rPr>
                <w:rFonts w:ascii="Arial Armenian" w:hAnsi="Arial Armenian"/>
                <w:color w:val="FF0000"/>
                <w:sz w:val="16"/>
                <w:szCs w:val="16"/>
              </w:rPr>
              <w:t xml:space="preserve">  20*20*2</w:t>
            </w:r>
            <w:r w:rsidRPr="004821A0">
              <w:rPr>
                <w:rFonts w:ascii="Arial" w:hAnsi="Arial" w:cs="Arial"/>
                <w:color w:val="FF0000"/>
                <w:sz w:val="16"/>
                <w:szCs w:val="16"/>
              </w:rPr>
              <w:t>մմ</w:t>
            </w:r>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ցակապատի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ճաղեր</w:t>
            </w:r>
            <w:proofErr w:type="spellEnd"/>
            <w:r w:rsidRPr="004821A0">
              <w:rPr>
                <w:rFonts w:ascii="Arial Armenian" w:hAnsi="Arial Armenian"/>
                <w:color w:val="FF0000"/>
                <w:sz w:val="16"/>
                <w:szCs w:val="16"/>
              </w:rPr>
              <w:t>/</w:t>
            </w:r>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xml:space="preserve">Ù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270.00</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5</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r w:rsidRPr="004821A0">
              <w:rPr>
                <w:rFonts w:ascii="Arial Armenian" w:hAnsi="Arial Armenian"/>
                <w:color w:val="FF0000"/>
                <w:sz w:val="16"/>
                <w:szCs w:val="16"/>
              </w:rPr>
              <w:t>²Ùñ³Ý  ö18² 500c     /</w:t>
            </w:r>
            <w:proofErr w:type="spellStart"/>
            <w:r w:rsidRPr="004821A0">
              <w:rPr>
                <w:rFonts w:ascii="Arial" w:hAnsi="Arial" w:cs="Arial"/>
                <w:color w:val="FF0000"/>
                <w:sz w:val="16"/>
                <w:szCs w:val="16"/>
              </w:rPr>
              <w:t>ցանկապատը</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պատերին</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ամրացնելու</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համար</w:t>
            </w:r>
            <w:proofErr w:type="spellEnd"/>
            <w:r w:rsidRPr="004821A0">
              <w:rPr>
                <w:rFonts w:ascii="Arial Armenian" w:hAnsi="Arial Armenian"/>
                <w:color w:val="FF0000"/>
                <w:sz w:val="16"/>
                <w:szCs w:val="16"/>
              </w:rPr>
              <w:t xml:space="preserve">/   </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proofErr w:type="spellStart"/>
            <w:r w:rsidRPr="004821A0">
              <w:rPr>
                <w:rFonts w:ascii="Arial" w:hAnsi="Arial" w:cs="Arial"/>
                <w:color w:val="FF0000"/>
                <w:sz w:val="16"/>
                <w:szCs w:val="16"/>
              </w:rPr>
              <w:t>տն</w:t>
            </w:r>
            <w:proofErr w:type="spellEnd"/>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0.017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6</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Ø»ï³Õ³Ï³Ý  </w:t>
            </w:r>
            <w:proofErr w:type="spellStart"/>
            <w:r w:rsidRPr="004821A0">
              <w:rPr>
                <w:rFonts w:ascii="Arial" w:hAnsi="Arial" w:cs="Arial"/>
                <w:color w:val="FF0000"/>
                <w:sz w:val="16"/>
                <w:szCs w:val="16"/>
              </w:rPr>
              <w:t>ցանկապատի</w:t>
            </w:r>
            <w:proofErr w:type="spellEnd"/>
            <w:r w:rsidRPr="004821A0">
              <w:rPr>
                <w:rFonts w:ascii="Arial LatArm" w:hAnsi="Arial LatArm"/>
                <w:color w:val="FF0000"/>
                <w:sz w:val="16"/>
                <w:szCs w:val="16"/>
              </w:rPr>
              <w:t xml:space="preserve">   ÛáõÕ³Ý»ñÏáõÙ</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100Ù</w:t>
            </w:r>
            <w:r w:rsidRPr="004821A0">
              <w:rPr>
                <w:rFonts w:ascii="Arial LatArm" w:hAnsi="Arial LatArm"/>
                <w:color w:val="FF0000"/>
                <w:sz w:val="16"/>
                <w:szCs w:val="16"/>
                <w:vertAlign w:val="superscript"/>
              </w:rPr>
              <w:t>2</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0.417</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4384"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b/>
                <w:bCs/>
                <w:color w:val="FF0000"/>
                <w:sz w:val="16"/>
                <w:szCs w:val="16"/>
              </w:rPr>
            </w:pPr>
            <w:proofErr w:type="spellStart"/>
            <w:r w:rsidRPr="004821A0">
              <w:rPr>
                <w:rFonts w:ascii="Arial" w:hAnsi="Arial" w:cs="Arial"/>
                <w:b/>
                <w:bCs/>
                <w:color w:val="FF0000"/>
                <w:sz w:val="16"/>
                <w:szCs w:val="16"/>
              </w:rPr>
              <w:t>Սալվածք</w:t>
            </w:r>
            <w:proofErr w:type="spellEnd"/>
          </w:p>
        </w:tc>
        <w:tc>
          <w:tcPr>
            <w:tcW w:w="728"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w:t>
            </w:r>
          </w:p>
        </w:tc>
        <w:tc>
          <w:tcPr>
            <w:tcW w:w="4384" w:type="dxa"/>
            <w:tcBorders>
              <w:top w:val="nil"/>
              <w:left w:val="nil"/>
              <w:bottom w:val="single" w:sz="4" w:space="0" w:color="auto"/>
              <w:right w:val="nil"/>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 µÝ³ÑáÕÇ Ùß³ÏáõÙ </w:t>
            </w:r>
            <w:proofErr w:type="spellStart"/>
            <w:r w:rsidRPr="004821A0">
              <w:rPr>
                <w:rFonts w:ascii="Arial LatArm" w:hAnsi="Arial LatArm"/>
                <w:color w:val="FF0000"/>
                <w:sz w:val="16"/>
                <w:szCs w:val="16"/>
              </w:rPr>
              <w:t>Ó»éùáí</w:t>
            </w:r>
            <w:proofErr w:type="spellEnd"/>
            <w:r w:rsidRPr="004821A0">
              <w:rPr>
                <w:rFonts w:ascii="Arial LatArm" w:hAnsi="Arial LatArm"/>
                <w:color w:val="FF0000"/>
                <w:sz w:val="16"/>
                <w:szCs w:val="16"/>
              </w:rPr>
              <w:t xml:space="preserve">  </w:t>
            </w:r>
          </w:p>
        </w:tc>
        <w:tc>
          <w:tcPr>
            <w:tcW w:w="728"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3.91</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2</w:t>
            </w:r>
          </w:p>
        </w:tc>
        <w:tc>
          <w:tcPr>
            <w:tcW w:w="4384" w:type="dxa"/>
            <w:tcBorders>
              <w:top w:val="nil"/>
              <w:left w:val="nil"/>
              <w:bottom w:val="nil"/>
              <w:right w:val="single" w:sz="4" w:space="0" w:color="auto"/>
            </w:tcBorders>
            <w:shd w:val="clear" w:color="000000" w:fill="FFFFFF"/>
            <w:vAlign w:val="center"/>
            <w:hideMark/>
          </w:tcPr>
          <w:p w:rsidR="004821A0" w:rsidRPr="004821A0" w:rsidRDefault="004821A0" w:rsidP="004821A0">
            <w:pPr>
              <w:rPr>
                <w:rFonts w:ascii="Arial LatArm" w:hAnsi="Arial LatArm"/>
                <w:color w:val="FF0000"/>
                <w:sz w:val="16"/>
                <w:szCs w:val="16"/>
              </w:rPr>
            </w:pPr>
            <w:proofErr w:type="spellStart"/>
            <w:r w:rsidRPr="004821A0">
              <w:rPr>
                <w:rFonts w:ascii="Arial" w:hAnsi="Arial" w:cs="Arial"/>
                <w:color w:val="FF0000"/>
                <w:sz w:val="16"/>
                <w:szCs w:val="16"/>
              </w:rPr>
              <w:t>Բետոնե</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եզրաշերտի</w:t>
            </w:r>
            <w:proofErr w:type="spellEnd"/>
            <w:r w:rsidRPr="004821A0">
              <w:rPr>
                <w:rFonts w:ascii="Arial LatArm" w:hAnsi="Arial LatArm"/>
                <w:color w:val="FF0000"/>
                <w:sz w:val="16"/>
                <w:szCs w:val="16"/>
              </w:rPr>
              <w:t xml:space="preserve">  Ï³éáõóáõÙ B - 15 ¹³ëÇ µ»</w:t>
            </w:r>
            <w:proofErr w:type="spellStart"/>
            <w:r w:rsidRPr="004821A0">
              <w:rPr>
                <w:rFonts w:ascii="Arial LatArm" w:hAnsi="Arial LatArm"/>
                <w:color w:val="FF0000"/>
                <w:sz w:val="16"/>
                <w:szCs w:val="16"/>
              </w:rPr>
              <w:t>ïáÝÇó</w:t>
            </w:r>
            <w:proofErr w:type="spellEnd"/>
            <w:r w:rsidRPr="004821A0">
              <w:rPr>
                <w:rFonts w:ascii="Arial LatArm" w:hAnsi="Arial LatArm"/>
                <w:color w:val="FF0000"/>
                <w:sz w:val="16"/>
                <w:szCs w:val="16"/>
              </w:rPr>
              <w:t xml:space="preserve"> 0.10*0.15</w:t>
            </w:r>
          </w:p>
        </w:tc>
        <w:tc>
          <w:tcPr>
            <w:tcW w:w="728" w:type="dxa"/>
            <w:tcBorders>
              <w:top w:val="nil"/>
              <w:left w:val="nil"/>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w:t>
            </w:r>
            <w:r w:rsidRPr="004821A0">
              <w:rPr>
                <w:rFonts w:ascii="Arial LatArm" w:hAnsi="Arial LatArm"/>
                <w:color w:val="FF0000"/>
                <w:sz w:val="16"/>
                <w:szCs w:val="16"/>
                <w:vertAlign w:val="superscript"/>
              </w:rPr>
              <w:t>3</w:t>
            </w:r>
          </w:p>
        </w:tc>
        <w:tc>
          <w:tcPr>
            <w:tcW w:w="1045" w:type="dxa"/>
            <w:tcBorders>
              <w:top w:val="nil"/>
              <w:left w:val="nil"/>
              <w:bottom w:val="nil"/>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0.73</w:t>
            </w:r>
          </w:p>
        </w:tc>
        <w:tc>
          <w:tcPr>
            <w:tcW w:w="893" w:type="dxa"/>
            <w:tcBorders>
              <w:top w:val="nil"/>
              <w:left w:val="nil"/>
              <w:bottom w:val="nil"/>
              <w:right w:val="single" w:sz="4" w:space="0" w:color="auto"/>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nil"/>
              <w:right w:val="nil"/>
            </w:tcBorders>
            <w:shd w:val="clear" w:color="000000" w:fill="FFFFFF"/>
            <w:noWrap/>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1.76</w:t>
            </w:r>
          </w:p>
        </w:tc>
      </w:tr>
      <w:tr w:rsidR="004821A0" w:rsidRPr="004821A0" w:rsidTr="004821A0">
        <w:trPr>
          <w:trHeight w:val="420"/>
        </w:trPr>
        <w:tc>
          <w:tcPr>
            <w:tcW w:w="7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w:t>
            </w:r>
          </w:p>
        </w:tc>
        <w:tc>
          <w:tcPr>
            <w:tcW w:w="4384" w:type="dxa"/>
            <w:tcBorders>
              <w:top w:val="single" w:sz="4" w:space="0" w:color="auto"/>
              <w:left w:val="nil"/>
              <w:bottom w:val="single" w:sz="4" w:space="0" w:color="auto"/>
              <w:right w:val="single" w:sz="4" w:space="0" w:color="auto"/>
            </w:tcBorders>
            <w:shd w:val="clear" w:color="000000" w:fill="FFFFFF"/>
            <w:vAlign w:val="center"/>
            <w:hideMark/>
          </w:tcPr>
          <w:p w:rsidR="004821A0" w:rsidRPr="004821A0" w:rsidRDefault="004821A0" w:rsidP="004821A0">
            <w:pPr>
              <w:rPr>
                <w:rFonts w:ascii="Arial Armenian" w:hAnsi="Arial Armenian"/>
                <w:color w:val="FF0000"/>
                <w:sz w:val="16"/>
                <w:szCs w:val="16"/>
              </w:rPr>
            </w:pPr>
            <w:proofErr w:type="spellStart"/>
            <w:r w:rsidRPr="004821A0">
              <w:rPr>
                <w:rFonts w:ascii="Arial" w:hAnsi="Arial" w:cs="Arial"/>
                <w:color w:val="FF0000"/>
                <w:sz w:val="16"/>
                <w:szCs w:val="16"/>
              </w:rPr>
              <w:t>Ավազակոպիճով</w:t>
            </w:r>
            <w:proofErr w:type="spellEnd"/>
            <w:r w:rsidRPr="004821A0">
              <w:rPr>
                <w:rFonts w:ascii="Arial Armenian" w:hAnsi="Arial Armenian"/>
                <w:color w:val="FF0000"/>
                <w:sz w:val="16"/>
                <w:szCs w:val="16"/>
              </w:rPr>
              <w:t xml:space="preserve">  Ý³Ë³å³ïñ³ëï³Ï³Ý </w:t>
            </w:r>
            <w:proofErr w:type="spellStart"/>
            <w:r w:rsidRPr="004821A0">
              <w:rPr>
                <w:rFonts w:ascii="Arial Armenian" w:hAnsi="Arial Armenian"/>
                <w:color w:val="FF0000"/>
                <w:sz w:val="16"/>
                <w:szCs w:val="16"/>
              </w:rPr>
              <w:t>ß»ñïÇ</w:t>
            </w:r>
            <w:proofErr w:type="spellEnd"/>
            <w:r w:rsidRPr="004821A0">
              <w:rPr>
                <w:rFonts w:ascii="Arial Armenian" w:hAnsi="Arial Armenian"/>
                <w:color w:val="FF0000"/>
                <w:sz w:val="16"/>
                <w:szCs w:val="16"/>
              </w:rPr>
              <w:t xml:space="preserve"> å³ïñ³ëïáõÙ 8ëÙ  /  </w:t>
            </w:r>
            <w:proofErr w:type="spellStart"/>
            <w:r w:rsidRPr="004821A0">
              <w:rPr>
                <w:rFonts w:ascii="Arial" w:hAnsi="Arial" w:cs="Arial"/>
                <w:color w:val="FF0000"/>
                <w:sz w:val="16"/>
                <w:szCs w:val="16"/>
              </w:rPr>
              <w:t>սալվածքի</w:t>
            </w:r>
            <w:proofErr w:type="spellEnd"/>
            <w:r w:rsidRPr="004821A0">
              <w:rPr>
                <w:rFonts w:ascii="Arial Armenian" w:hAnsi="Arial Armenian"/>
                <w:color w:val="FF0000"/>
                <w:sz w:val="16"/>
                <w:szCs w:val="16"/>
              </w:rPr>
              <w:t xml:space="preserve"> </w:t>
            </w:r>
            <w:proofErr w:type="spellStart"/>
            <w:r w:rsidRPr="004821A0">
              <w:rPr>
                <w:rFonts w:ascii="Arial" w:hAnsi="Arial" w:cs="Arial"/>
                <w:color w:val="FF0000"/>
                <w:sz w:val="16"/>
                <w:szCs w:val="16"/>
              </w:rPr>
              <w:t>տակ</w:t>
            </w:r>
            <w:proofErr w:type="spellEnd"/>
            <w:r w:rsidRPr="004821A0">
              <w:rPr>
                <w:rFonts w:ascii="Arial Armenian" w:hAnsi="Arial Armenian"/>
                <w:color w:val="FF0000"/>
                <w:sz w:val="16"/>
                <w:szCs w:val="16"/>
              </w:rPr>
              <w:t xml:space="preserve"> /</w:t>
            </w:r>
          </w:p>
        </w:tc>
        <w:tc>
          <w:tcPr>
            <w:tcW w:w="728" w:type="dxa"/>
            <w:tcBorders>
              <w:top w:val="single" w:sz="4" w:space="0" w:color="auto"/>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Ù</w:t>
            </w:r>
            <w:r w:rsidRPr="004821A0">
              <w:rPr>
                <w:rFonts w:ascii="Arial Armenian" w:hAnsi="Arial Armenian"/>
                <w:color w:val="FF0000"/>
                <w:sz w:val="16"/>
                <w:szCs w:val="16"/>
                <w:vertAlign w:val="superscript"/>
              </w:rPr>
              <w:t>3</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3.13</w:t>
            </w:r>
          </w:p>
        </w:tc>
        <w:tc>
          <w:tcPr>
            <w:tcW w:w="893" w:type="dxa"/>
            <w:tcBorders>
              <w:top w:val="single" w:sz="4" w:space="0" w:color="auto"/>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3" w:type="dxa"/>
            <w:tcBorders>
              <w:top w:val="single" w:sz="4" w:space="0" w:color="auto"/>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color w:val="FF0000"/>
                <w:sz w:val="16"/>
                <w:szCs w:val="16"/>
              </w:rPr>
            </w:pPr>
            <w:r w:rsidRPr="004821A0">
              <w:rPr>
                <w:rFonts w:ascii="Arial Armenian" w:hAnsi="Arial Armenian"/>
                <w:color w:val="FF0000"/>
                <w:sz w:val="16"/>
                <w:szCs w:val="16"/>
              </w:rPr>
              <w:t> </w:t>
            </w:r>
          </w:p>
        </w:tc>
        <w:tc>
          <w:tcPr>
            <w:tcW w:w="1164" w:type="dxa"/>
            <w:tcBorders>
              <w:top w:val="nil"/>
              <w:left w:val="single" w:sz="4" w:space="0" w:color="auto"/>
              <w:bottom w:val="nil"/>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4</w:t>
            </w:r>
          </w:p>
        </w:tc>
        <w:tc>
          <w:tcPr>
            <w:tcW w:w="4384" w:type="dxa"/>
            <w:tcBorders>
              <w:top w:val="nil"/>
              <w:left w:val="nil"/>
              <w:bottom w:val="single" w:sz="4" w:space="0" w:color="auto"/>
              <w:right w:val="nil"/>
            </w:tcBorders>
            <w:shd w:val="clear" w:color="000000" w:fill="FFFFFF"/>
            <w:vAlign w:val="center"/>
            <w:hideMark/>
          </w:tcPr>
          <w:p w:rsidR="004821A0" w:rsidRPr="004821A0" w:rsidRDefault="004821A0" w:rsidP="004821A0">
            <w:pPr>
              <w:rPr>
                <w:rFonts w:ascii="Arial LatArm" w:hAnsi="Arial LatArm"/>
                <w:color w:val="FF0000"/>
                <w:sz w:val="16"/>
                <w:szCs w:val="16"/>
              </w:rPr>
            </w:pPr>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Բետոնե</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սալվածքի</w:t>
            </w:r>
            <w:proofErr w:type="spellEnd"/>
            <w:r w:rsidRPr="004821A0">
              <w:rPr>
                <w:rFonts w:ascii="Arial LatArm" w:hAnsi="Arial LatArm"/>
                <w:color w:val="FF0000"/>
                <w:sz w:val="16"/>
                <w:szCs w:val="16"/>
              </w:rPr>
              <w:t xml:space="preserve"> </w:t>
            </w:r>
            <w:proofErr w:type="spellStart"/>
            <w:r w:rsidRPr="004821A0">
              <w:rPr>
                <w:rFonts w:ascii="Arial" w:hAnsi="Arial" w:cs="Arial"/>
                <w:color w:val="FF0000"/>
                <w:sz w:val="16"/>
                <w:szCs w:val="16"/>
              </w:rPr>
              <w:t>կառուցում</w:t>
            </w:r>
            <w:proofErr w:type="spellEnd"/>
            <w:r w:rsidRPr="004821A0">
              <w:rPr>
                <w:rFonts w:ascii="Arial LatArm" w:hAnsi="Arial LatArm"/>
                <w:color w:val="FF0000"/>
                <w:sz w:val="16"/>
                <w:szCs w:val="16"/>
              </w:rPr>
              <w:t xml:space="preserve"> 5 </w:t>
            </w:r>
            <w:proofErr w:type="spellStart"/>
            <w:r w:rsidRPr="004821A0">
              <w:rPr>
                <w:rFonts w:ascii="Arial" w:hAnsi="Arial" w:cs="Arial"/>
                <w:color w:val="FF0000"/>
                <w:sz w:val="16"/>
                <w:szCs w:val="16"/>
              </w:rPr>
              <w:t>սմ</w:t>
            </w:r>
            <w:proofErr w:type="spellEnd"/>
            <w:r w:rsidRPr="004821A0">
              <w:rPr>
                <w:rFonts w:ascii="Arial LatArm" w:hAnsi="Arial LatArm"/>
                <w:color w:val="FF0000"/>
                <w:sz w:val="16"/>
                <w:szCs w:val="16"/>
              </w:rPr>
              <w:t xml:space="preserve"> B - 12.5 </w:t>
            </w:r>
          </w:p>
        </w:tc>
        <w:tc>
          <w:tcPr>
            <w:tcW w:w="728" w:type="dxa"/>
            <w:tcBorders>
              <w:top w:val="nil"/>
              <w:left w:val="single" w:sz="4" w:space="0" w:color="auto"/>
              <w:bottom w:val="single" w:sz="4" w:space="0" w:color="auto"/>
              <w:right w:val="single" w:sz="4" w:space="0" w:color="auto"/>
            </w:tcBorders>
            <w:shd w:val="clear" w:color="000000" w:fill="FFFFFF"/>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Ù3</w: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color w:val="FF0000"/>
                <w:sz w:val="16"/>
                <w:szCs w:val="16"/>
              </w:rPr>
            </w:pPr>
            <w:r w:rsidRPr="004821A0">
              <w:rPr>
                <w:rFonts w:ascii="Arial LatArm" w:hAnsi="Arial LatArm"/>
                <w:color w:val="FF0000"/>
                <w:sz w:val="16"/>
                <w:szCs w:val="16"/>
              </w:rPr>
              <w:t>1.96</w:t>
            </w:r>
          </w:p>
        </w:tc>
        <w:tc>
          <w:tcPr>
            <w:tcW w:w="893" w:type="dxa"/>
            <w:tcBorders>
              <w:top w:val="nil"/>
              <w:left w:val="nil"/>
              <w:bottom w:val="single" w:sz="4" w:space="0" w:color="auto"/>
              <w:right w:val="single" w:sz="4" w:space="0" w:color="auto"/>
            </w:tcBorders>
            <w:shd w:val="clear" w:color="000000" w:fill="FFFFFF"/>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3" w:type="dxa"/>
            <w:tcBorders>
              <w:top w:val="nil"/>
              <w:left w:val="nil"/>
              <w:bottom w:val="single" w:sz="4" w:space="0" w:color="auto"/>
              <w:right w:val="nil"/>
            </w:tcBorders>
            <w:shd w:val="clear" w:color="000000" w:fill="FFFFFF"/>
            <w:vAlign w:val="center"/>
            <w:hideMark/>
          </w:tcPr>
          <w:p w:rsidR="004821A0" w:rsidRPr="004821A0" w:rsidRDefault="004821A0" w:rsidP="004821A0">
            <w:pPr>
              <w:jc w:val="right"/>
              <w:rPr>
                <w:rFonts w:ascii="Arial LatArm" w:hAnsi="Arial LatArm"/>
                <w:color w:val="FF0000"/>
                <w:sz w:val="16"/>
                <w:szCs w:val="16"/>
              </w:rPr>
            </w:pPr>
            <w:r w:rsidRPr="004821A0">
              <w:rPr>
                <w:rFonts w:ascii="Arial LatArm" w:hAnsi="Arial LatArm"/>
                <w:color w:val="FF0000"/>
                <w:sz w:val="16"/>
                <w:szCs w:val="16"/>
              </w:rPr>
              <w:t> </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 </w:t>
            </w:r>
          </w:p>
        </w:tc>
      </w:tr>
      <w:tr w:rsidR="004821A0" w:rsidRPr="004821A0" w:rsidTr="004821A0">
        <w:trPr>
          <w:trHeight w:val="255"/>
        </w:trPr>
        <w:tc>
          <w:tcPr>
            <w:tcW w:w="751" w:type="dxa"/>
            <w:tcBorders>
              <w:top w:val="nil"/>
              <w:left w:val="single" w:sz="4" w:space="0" w:color="auto"/>
              <w:bottom w:val="single" w:sz="4" w:space="0" w:color="auto"/>
              <w:right w:val="nil"/>
            </w:tcBorders>
            <w:shd w:val="clear" w:color="auto" w:fill="auto"/>
            <w:noWrap/>
            <w:vAlign w:val="bottom"/>
            <w:hideMark/>
          </w:tcPr>
          <w:p w:rsidR="004821A0" w:rsidRPr="004821A0" w:rsidRDefault="004821A0" w:rsidP="004821A0">
            <w:pPr>
              <w:rPr>
                <w:rFonts w:ascii="Arial Armenian" w:hAnsi="Arial Armenian"/>
                <w:color w:val="FF0000"/>
                <w:sz w:val="20"/>
                <w:szCs w:val="20"/>
              </w:rPr>
            </w:pPr>
            <w:r w:rsidRPr="004821A0">
              <w:rPr>
                <w:rFonts w:ascii="Arial Armenian" w:hAnsi="Arial Armenian"/>
                <w:noProof/>
                <w:color w:val="FF0000"/>
                <w:sz w:val="20"/>
                <w:szCs w:val="20"/>
                <w:lang w:bidi="ar-SA"/>
              </w:rPr>
              <mc:AlternateContent>
                <mc:Choice Requires="wps">
                  <w:drawing>
                    <wp:anchor distT="0" distB="0" distL="114300" distR="114300" simplePos="0" relativeHeight="251659264" behindDoc="0" locked="0" layoutInCell="1" allowOverlap="1" wp14:anchorId="07DC3516" wp14:editId="25ED3049">
                      <wp:simplePos x="0" y="0"/>
                      <wp:positionH relativeFrom="column">
                        <wp:posOffset>0</wp:posOffset>
                      </wp:positionH>
                      <wp:positionV relativeFrom="paragraph">
                        <wp:posOffset>0</wp:posOffset>
                      </wp:positionV>
                      <wp:extent cx="76200" cy="180975"/>
                      <wp:effectExtent l="19050" t="0" r="19050" b="9525"/>
                      <wp:wrapNone/>
                      <wp:docPr id="4725" name="Text Box 4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25" o:spid="_x0000_s1026" type="#_x0000_t202" style="position:absolute;margin-left:0;margin-top:0;width:6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5KYO3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0288" behindDoc="0" locked="0" layoutInCell="1" allowOverlap="1" wp14:anchorId="2BD36AB6" wp14:editId="68B19225">
                      <wp:simplePos x="0" y="0"/>
                      <wp:positionH relativeFrom="column">
                        <wp:posOffset>0</wp:posOffset>
                      </wp:positionH>
                      <wp:positionV relativeFrom="paragraph">
                        <wp:posOffset>0</wp:posOffset>
                      </wp:positionV>
                      <wp:extent cx="76200" cy="180975"/>
                      <wp:effectExtent l="19050" t="0" r="19050" b="9525"/>
                      <wp:wrapNone/>
                      <wp:docPr id="4726" name="Text Box 4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26" o:spid="_x0000_s1026" type="#_x0000_t202" style="position:absolute;margin-left:0;margin-top:0;width:6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hOs06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1312" behindDoc="0" locked="0" layoutInCell="1" allowOverlap="1" wp14:anchorId="68A0504E" wp14:editId="6935B299">
                      <wp:simplePos x="0" y="0"/>
                      <wp:positionH relativeFrom="column">
                        <wp:posOffset>0</wp:posOffset>
                      </wp:positionH>
                      <wp:positionV relativeFrom="paragraph">
                        <wp:posOffset>0</wp:posOffset>
                      </wp:positionV>
                      <wp:extent cx="76200" cy="180975"/>
                      <wp:effectExtent l="19050" t="0" r="19050" b="9525"/>
                      <wp:wrapNone/>
                      <wp:docPr id="4727" name="Text Box 4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27" o:spid="_x0000_s1026" type="#_x0000_t202" style="position:absolute;margin-left:0;margin-top:0;width:6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NAi+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2336" behindDoc="0" locked="0" layoutInCell="1" allowOverlap="1" wp14:anchorId="59FBAB90" wp14:editId="26F18895">
                      <wp:simplePos x="0" y="0"/>
                      <wp:positionH relativeFrom="column">
                        <wp:posOffset>0</wp:posOffset>
                      </wp:positionH>
                      <wp:positionV relativeFrom="paragraph">
                        <wp:posOffset>0</wp:posOffset>
                      </wp:positionV>
                      <wp:extent cx="76200" cy="180975"/>
                      <wp:effectExtent l="19050" t="0" r="19050" b="9525"/>
                      <wp:wrapNone/>
                      <wp:docPr id="4728" name="Text Box 4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28" o:spid="_x0000_s1026" type="#_x0000_t202" style="position:absolute;margin-left:0;margin-top:0;width:6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PEb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RKjxG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3360" behindDoc="0" locked="0" layoutInCell="1" allowOverlap="1" wp14:anchorId="0B03F02B" wp14:editId="312158FF">
                      <wp:simplePos x="0" y="0"/>
                      <wp:positionH relativeFrom="column">
                        <wp:posOffset>0</wp:posOffset>
                      </wp:positionH>
                      <wp:positionV relativeFrom="paragraph">
                        <wp:posOffset>0</wp:posOffset>
                      </wp:positionV>
                      <wp:extent cx="76200" cy="180975"/>
                      <wp:effectExtent l="19050" t="0" r="19050" b="9525"/>
                      <wp:wrapNone/>
                      <wp:docPr id="4729" name="Text Box 4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29" o:spid="_x0000_s1026" type="#_x0000_t202" style="position:absolute;margin-left:0;margin-top:0;width:6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I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PI9S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ZJPnC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4384" behindDoc="0" locked="0" layoutInCell="1" allowOverlap="1" wp14:anchorId="65C854D1" wp14:editId="516AB7A2">
                      <wp:simplePos x="0" y="0"/>
                      <wp:positionH relativeFrom="column">
                        <wp:posOffset>0</wp:posOffset>
                      </wp:positionH>
                      <wp:positionV relativeFrom="paragraph">
                        <wp:posOffset>0</wp:posOffset>
                      </wp:positionV>
                      <wp:extent cx="76200" cy="180975"/>
                      <wp:effectExtent l="19050" t="0" r="19050" b="9525"/>
                      <wp:wrapNone/>
                      <wp:docPr id="4730" name="Text Box 4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0" o:spid="_x0000_s1026" type="#_x0000_t202" style="position:absolute;margin-left:0;margin-top:0;width:6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t0c9u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5408" behindDoc="0" locked="0" layoutInCell="1" allowOverlap="1" wp14:anchorId="3879B049" wp14:editId="2F6CAFB8">
                      <wp:simplePos x="0" y="0"/>
                      <wp:positionH relativeFrom="column">
                        <wp:posOffset>0</wp:posOffset>
                      </wp:positionH>
                      <wp:positionV relativeFrom="paragraph">
                        <wp:posOffset>0</wp:posOffset>
                      </wp:positionV>
                      <wp:extent cx="76200" cy="180975"/>
                      <wp:effectExtent l="19050" t="0" r="19050" b="9525"/>
                      <wp:wrapNone/>
                      <wp:docPr id="4731" name="Text Box 4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1" o:spid="_x0000_s1026" type="#_x0000_t202" style="position:absolute;margin-left:0;margin-top:0;width:6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Cur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ze5C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l3wrq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6432" behindDoc="0" locked="0" layoutInCell="1" allowOverlap="1" wp14:anchorId="035E0EA3" wp14:editId="4A6442AE">
                      <wp:simplePos x="0" y="0"/>
                      <wp:positionH relativeFrom="column">
                        <wp:posOffset>0</wp:posOffset>
                      </wp:positionH>
                      <wp:positionV relativeFrom="paragraph">
                        <wp:posOffset>0</wp:posOffset>
                      </wp:positionV>
                      <wp:extent cx="76200" cy="180975"/>
                      <wp:effectExtent l="19050" t="0" r="19050" b="9525"/>
                      <wp:wrapNone/>
                      <wp:docPr id="4732" name="Text Box 4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2" o:spid="_x0000_s1026" type="#_x0000_t202" style="position:absolute;margin-left:0;margin-top:0;width:6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RGe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PcxEZ5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7456" behindDoc="0" locked="0" layoutInCell="1" allowOverlap="1" wp14:anchorId="69F5595A" wp14:editId="0471B581">
                      <wp:simplePos x="0" y="0"/>
                      <wp:positionH relativeFrom="column">
                        <wp:posOffset>0</wp:posOffset>
                      </wp:positionH>
                      <wp:positionV relativeFrom="paragraph">
                        <wp:posOffset>0</wp:posOffset>
                      </wp:positionV>
                      <wp:extent cx="76200" cy="180975"/>
                      <wp:effectExtent l="19050" t="0" r="19050" b="9525"/>
                      <wp:wrapNone/>
                      <wp:docPr id="4733" name="Text Box 4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3" o:spid="_x0000_s1026" type="#_x0000_t202" style="position:absolute;margin-left:0;margin-top:0;width:6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cKB41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8480" behindDoc="0" locked="0" layoutInCell="1" allowOverlap="1" wp14:anchorId="318463E6" wp14:editId="3EF9483F">
                      <wp:simplePos x="0" y="0"/>
                      <wp:positionH relativeFrom="column">
                        <wp:posOffset>0</wp:posOffset>
                      </wp:positionH>
                      <wp:positionV relativeFrom="paragraph">
                        <wp:posOffset>0</wp:posOffset>
                      </wp:positionV>
                      <wp:extent cx="76200" cy="180975"/>
                      <wp:effectExtent l="19050" t="0" r="19050" b="9525"/>
                      <wp:wrapNone/>
                      <wp:docPr id="4734" name="Text Box 4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4" o:spid="_x0000_s1026" type="#_x0000_t202" style="position:absolute;margin-left:0;margin-top:0;width:6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N6tl9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69504" behindDoc="0" locked="0" layoutInCell="1" allowOverlap="1" wp14:anchorId="71CF2164" wp14:editId="3240ED3E">
                      <wp:simplePos x="0" y="0"/>
                      <wp:positionH relativeFrom="column">
                        <wp:posOffset>0</wp:posOffset>
                      </wp:positionH>
                      <wp:positionV relativeFrom="paragraph">
                        <wp:posOffset>0</wp:posOffset>
                      </wp:positionV>
                      <wp:extent cx="76200" cy="180975"/>
                      <wp:effectExtent l="19050" t="0" r="19050" b="9525"/>
                      <wp:wrapNone/>
                      <wp:docPr id="4735" name="Text Box 4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5" o:spid="_x0000_s1026" type="#_x0000_t202" style="position:absolute;margin-left:0;margin-top:0;width:6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HPn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5Bz5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0528" behindDoc="0" locked="0" layoutInCell="1" allowOverlap="1" wp14:anchorId="7270EA74" wp14:editId="70DF63E4">
                      <wp:simplePos x="0" y="0"/>
                      <wp:positionH relativeFrom="column">
                        <wp:posOffset>0</wp:posOffset>
                      </wp:positionH>
                      <wp:positionV relativeFrom="paragraph">
                        <wp:posOffset>0</wp:posOffset>
                      </wp:positionV>
                      <wp:extent cx="76200" cy="180975"/>
                      <wp:effectExtent l="19050" t="0" r="19050" b="9525"/>
                      <wp:wrapNone/>
                      <wp:docPr id="4736" name="Text Box 4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6" o:spid="_x0000_s1026" type="#_x0000_t202" style="position:absolute;margin-left:0;margin-top:0;width:6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UnS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HfdSdJ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2992" behindDoc="0" locked="0" layoutInCell="1" allowOverlap="1" wp14:anchorId="6253B291" wp14:editId="3FF659DD">
                      <wp:simplePos x="0" y="0"/>
                      <wp:positionH relativeFrom="column">
                        <wp:posOffset>0</wp:posOffset>
                      </wp:positionH>
                      <wp:positionV relativeFrom="paragraph">
                        <wp:posOffset>0</wp:posOffset>
                      </wp:positionV>
                      <wp:extent cx="76200" cy="180975"/>
                      <wp:effectExtent l="19050" t="0" r="19050" b="9525"/>
                      <wp:wrapNone/>
                      <wp:docPr id="4797" name="Text Box 4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7" o:spid="_x0000_s1026" type="#_x0000_t202" style="position:absolute;margin-left:0;margin-top:0;width:6pt;height:14.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Do9t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4016" behindDoc="0" locked="0" layoutInCell="1" allowOverlap="1" wp14:anchorId="4D34109B" wp14:editId="616DEE30">
                      <wp:simplePos x="0" y="0"/>
                      <wp:positionH relativeFrom="column">
                        <wp:posOffset>0</wp:posOffset>
                      </wp:positionH>
                      <wp:positionV relativeFrom="paragraph">
                        <wp:posOffset>0</wp:posOffset>
                      </wp:positionV>
                      <wp:extent cx="76200" cy="180975"/>
                      <wp:effectExtent l="19050" t="0" r="19050" b="9525"/>
                      <wp:wrapNone/>
                      <wp:docPr id="4798" name="Text Box 4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8" o:spid="_x0000_s1026" type="#_x0000_t202" style="position:absolute;margin-left:0;margin-top:0;width:6pt;height:14.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5W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ELuV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5040" behindDoc="0" locked="0" layoutInCell="1" allowOverlap="1" wp14:anchorId="25C22A10" wp14:editId="24D45B84">
                      <wp:simplePos x="0" y="0"/>
                      <wp:positionH relativeFrom="column">
                        <wp:posOffset>0</wp:posOffset>
                      </wp:positionH>
                      <wp:positionV relativeFrom="paragraph">
                        <wp:posOffset>0</wp:posOffset>
                      </wp:positionV>
                      <wp:extent cx="76200" cy="180975"/>
                      <wp:effectExtent l="19050" t="0" r="19050" b="9525"/>
                      <wp:wrapNone/>
                      <wp:docPr id="4799" name="Text Box 4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9" o:spid="_x0000_s1026" type="#_x0000_t202" style="position:absolute;margin-left:0;margin-top:0;width:6pt;height:14.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fhF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PE9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Hn4R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6064" behindDoc="0" locked="0" layoutInCell="1" allowOverlap="1" wp14:anchorId="60FF19A5" wp14:editId="3587C4A8">
                      <wp:simplePos x="0" y="0"/>
                      <wp:positionH relativeFrom="column">
                        <wp:posOffset>0</wp:posOffset>
                      </wp:positionH>
                      <wp:positionV relativeFrom="paragraph">
                        <wp:posOffset>0</wp:posOffset>
                      </wp:positionV>
                      <wp:extent cx="76200" cy="180975"/>
                      <wp:effectExtent l="19050" t="0" r="19050" b="9525"/>
                      <wp:wrapNone/>
                      <wp:docPr id="4800" name="Text Box 4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0" o:spid="_x0000_s1026" type="#_x0000_t202" style="position:absolute;margin-left:0;margin-top:0;width:6pt;height:1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7088" behindDoc="0" locked="0" layoutInCell="1" allowOverlap="1" wp14:anchorId="1BF01188" wp14:editId="63DD4F5E">
                      <wp:simplePos x="0" y="0"/>
                      <wp:positionH relativeFrom="column">
                        <wp:posOffset>0</wp:posOffset>
                      </wp:positionH>
                      <wp:positionV relativeFrom="paragraph">
                        <wp:posOffset>0</wp:posOffset>
                      </wp:positionV>
                      <wp:extent cx="76200" cy="180975"/>
                      <wp:effectExtent l="19050" t="0" r="19050" b="9525"/>
                      <wp:wrapNone/>
                      <wp:docPr id="4801" name="Text Box 4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1" o:spid="_x0000_s1026" type="#_x0000_t202" style="position:absolute;margin-left:0;margin-top:0;width:6pt;height:14.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Azm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8wM5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8112" behindDoc="0" locked="0" layoutInCell="1" allowOverlap="1" wp14:anchorId="335195A4" wp14:editId="5BE67983">
                      <wp:simplePos x="0" y="0"/>
                      <wp:positionH relativeFrom="column">
                        <wp:posOffset>0</wp:posOffset>
                      </wp:positionH>
                      <wp:positionV relativeFrom="paragraph">
                        <wp:posOffset>0</wp:posOffset>
                      </wp:positionV>
                      <wp:extent cx="76200" cy="180975"/>
                      <wp:effectExtent l="19050" t="0" r="19050" b="9525"/>
                      <wp:wrapNone/>
                      <wp:docPr id="4802" name="Text Box 4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2" o:spid="_x0000_s1026" type="#_x0000_t202" style="position:absolute;margin-left:0;margin-top:0;width:6pt;height:14.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04E20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9136" behindDoc="0" locked="0" layoutInCell="1" allowOverlap="1" wp14:anchorId="5F16F664" wp14:editId="0EF7331F">
                      <wp:simplePos x="0" y="0"/>
                      <wp:positionH relativeFrom="column">
                        <wp:posOffset>0</wp:posOffset>
                      </wp:positionH>
                      <wp:positionV relativeFrom="paragraph">
                        <wp:posOffset>0</wp:posOffset>
                      </wp:positionV>
                      <wp:extent cx="76200" cy="180975"/>
                      <wp:effectExtent l="19050" t="0" r="19050" b="9525"/>
                      <wp:wrapNone/>
                      <wp:docPr id="4803" name="Text Box 4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3" o:spid="_x0000_s1026" type="#_x0000_t202" style="position:absolute;margin-left:0;margin-top:0;width:6pt;height:14.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87ogw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0160" behindDoc="0" locked="0" layoutInCell="1" allowOverlap="1" wp14:anchorId="52AB772A" wp14:editId="1707759B">
                      <wp:simplePos x="0" y="0"/>
                      <wp:positionH relativeFrom="column">
                        <wp:posOffset>0</wp:posOffset>
                      </wp:positionH>
                      <wp:positionV relativeFrom="paragraph">
                        <wp:posOffset>0</wp:posOffset>
                      </wp:positionV>
                      <wp:extent cx="76200" cy="180975"/>
                      <wp:effectExtent l="19050" t="0" r="19050" b="9525"/>
                      <wp:wrapNone/>
                      <wp:docPr id="4804" name="Text Box 4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4" o:spid="_x0000_s1026" type="#_x0000_t202" style="position:absolute;margin-left:0;margin-top:0;width:6pt;height:14.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0K5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ExtCu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1184" behindDoc="0" locked="0" layoutInCell="1" allowOverlap="1" wp14:anchorId="2D292C20" wp14:editId="1F8E8E49">
                      <wp:simplePos x="0" y="0"/>
                      <wp:positionH relativeFrom="column">
                        <wp:posOffset>0</wp:posOffset>
                      </wp:positionH>
                      <wp:positionV relativeFrom="paragraph">
                        <wp:posOffset>0</wp:posOffset>
                      </wp:positionV>
                      <wp:extent cx="76200" cy="180975"/>
                      <wp:effectExtent l="19050" t="0" r="19050" b="9525"/>
                      <wp:wrapNone/>
                      <wp:docPr id="4805" name="Text Box 4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5" o:spid="_x0000_s1026" type="#_x0000_t202" style="position:absolute;margin-left:0;margin-top:0;width:6pt;height:14.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FSq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yBUq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2208" behindDoc="0" locked="0" layoutInCell="1" allowOverlap="1" wp14:anchorId="6E654A4C" wp14:editId="3EE02704">
                      <wp:simplePos x="0" y="0"/>
                      <wp:positionH relativeFrom="column">
                        <wp:posOffset>0</wp:posOffset>
                      </wp:positionH>
                      <wp:positionV relativeFrom="paragraph">
                        <wp:posOffset>0</wp:posOffset>
                      </wp:positionV>
                      <wp:extent cx="76200" cy="180975"/>
                      <wp:effectExtent l="19050" t="0" r="19050" b="9525"/>
                      <wp:wrapNone/>
                      <wp:docPr id="4806" name="Text Box 4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6" o:spid="_x0000_s1026" type="#_x0000_t202" style="position:absolute;margin-left:0;margin-top:0;width:6pt;height:14.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U21un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3232" behindDoc="0" locked="0" layoutInCell="1" allowOverlap="1" wp14:anchorId="6299EC1F" wp14:editId="46045553">
                      <wp:simplePos x="0" y="0"/>
                      <wp:positionH relativeFrom="column">
                        <wp:posOffset>0</wp:posOffset>
                      </wp:positionH>
                      <wp:positionV relativeFrom="paragraph">
                        <wp:posOffset>0</wp:posOffset>
                      </wp:positionV>
                      <wp:extent cx="76200" cy="180975"/>
                      <wp:effectExtent l="19050" t="0" r="19050" b="9525"/>
                      <wp:wrapNone/>
                      <wp:docPr id="4807" name="Text Box 4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7" o:spid="_x0000_s1026" type="#_x0000_t202" style="position:absolute;margin-left:0;margin-top:0;width:6pt;height:14.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iM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c1Z4j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4256" behindDoc="0" locked="0" layoutInCell="1" allowOverlap="1" wp14:anchorId="4D73EC05" wp14:editId="73325A13">
                      <wp:simplePos x="0" y="0"/>
                      <wp:positionH relativeFrom="column">
                        <wp:posOffset>0</wp:posOffset>
                      </wp:positionH>
                      <wp:positionV relativeFrom="paragraph">
                        <wp:posOffset>0</wp:posOffset>
                      </wp:positionV>
                      <wp:extent cx="76200" cy="180975"/>
                      <wp:effectExtent l="19050" t="0" r="19050" b="9525"/>
                      <wp:wrapNone/>
                      <wp:docPr id="4808" name="Text Box 4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8" o:spid="_x0000_s1026" type="#_x0000_t202" style="position:absolute;margin-left:0;margin-top:0;width:6pt;height:14.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ttYQ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CTLqtt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5280" behindDoc="0" locked="0" layoutInCell="1" allowOverlap="1" wp14:anchorId="0C293D68" wp14:editId="252583CB">
                      <wp:simplePos x="0" y="0"/>
                      <wp:positionH relativeFrom="column">
                        <wp:posOffset>0</wp:posOffset>
                      </wp:positionH>
                      <wp:positionV relativeFrom="paragraph">
                        <wp:posOffset>0</wp:posOffset>
                      </wp:positionV>
                      <wp:extent cx="76200" cy="180975"/>
                      <wp:effectExtent l="19050" t="0" r="19050" b="9525"/>
                      <wp:wrapNone/>
                      <wp:docPr id="4809" name="Text Box 4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09" o:spid="_x0000_s1026" type="#_x0000_t202" style="position:absolute;margin-left:0;margin-top:0;width:6pt;height:14.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xW9f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6304" behindDoc="0" locked="0" layoutInCell="1" allowOverlap="1" wp14:anchorId="7B30C71B" wp14:editId="19535657">
                      <wp:simplePos x="0" y="0"/>
                      <wp:positionH relativeFrom="column">
                        <wp:posOffset>0</wp:posOffset>
                      </wp:positionH>
                      <wp:positionV relativeFrom="paragraph">
                        <wp:posOffset>0</wp:posOffset>
                      </wp:positionV>
                      <wp:extent cx="76200" cy="180975"/>
                      <wp:effectExtent l="19050" t="0" r="19050" b="9525"/>
                      <wp:wrapNone/>
                      <wp:docPr id="4810" name="Text Box 4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0" o:spid="_x0000_s1026" type="#_x0000_t202" style="position:absolute;margin-left:0;margin-top:0;width:6pt;height:1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WfO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kI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IjTuChvS3rggv17SWjIcTqNpqOVfltb4L63&#10;tZGs4waej5Z3OU4uQSSzBtwI6lprCG/H+ZUUlv4vKaDd50Y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YMFnz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7328" behindDoc="0" locked="0" layoutInCell="1" allowOverlap="1" wp14:anchorId="59445C36" wp14:editId="2E9274D6">
                      <wp:simplePos x="0" y="0"/>
                      <wp:positionH relativeFrom="column">
                        <wp:posOffset>0</wp:posOffset>
                      </wp:positionH>
                      <wp:positionV relativeFrom="paragraph">
                        <wp:posOffset>0</wp:posOffset>
                      </wp:positionV>
                      <wp:extent cx="76200" cy="180975"/>
                      <wp:effectExtent l="19050" t="0" r="19050" b="9525"/>
                      <wp:wrapNone/>
                      <wp:docPr id="4811" name="Text Box 4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1" o:spid="_x0000_s1026" type="#_x0000_t202" style="position:absolute;margin-left:0;margin-top:0;width:6pt;height:14.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Hd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Q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Ppx3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8352" behindDoc="0" locked="0" layoutInCell="1" allowOverlap="1" wp14:anchorId="5EDB5C9F" wp14:editId="207D3627">
                      <wp:simplePos x="0" y="0"/>
                      <wp:positionH relativeFrom="column">
                        <wp:posOffset>0</wp:posOffset>
                      </wp:positionH>
                      <wp:positionV relativeFrom="paragraph">
                        <wp:posOffset>0</wp:posOffset>
                      </wp:positionV>
                      <wp:extent cx="76200" cy="180975"/>
                      <wp:effectExtent l="19050" t="0" r="19050" b="9525"/>
                      <wp:wrapNone/>
                      <wp:docPr id="4812" name="Text Box 4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2" o:spid="_x0000_s1026" type="#_x0000_t202" style="position:absolute;margin-left:0;margin-top:0;width:6pt;height:14.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0vo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Q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LdL6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49376" behindDoc="0" locked="0" layoutInCell="1" allowOverlap="1" wp14:anchorId="6EA5F121" wp14:editId="6F2068DC">
                      <wp:simplePos x="0" y="0"/>
                      <wp:positionH relativeFrom="column">
                        <wp:posOffset>0</wp:posOffset>
                      </wp:positionH>
                      <wp:positionV relativeFrom="paragraph">
                        <wp:posOffset>0</wp:posOffset>
                      </wp:positionV>
                      <wp:extent cx="76200" cy="180975"/>
                      <wp:effectExtent l="19050" t="0" r="19050" b="9525"/>
                      <wp:wrapNone/>
                      <wp:docPr id="4813" name="Text Box 4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3" o:spid="_x0000_s1026" type="#_x0000_t202" style="position:absolute;margin-left:0;margin-top:0;width:6pt;height:1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37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eEd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Ixd+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0400" behindDoc="0" locked="0" layoutInCell="1" allowOverlap="1" wp14:anchorId="10DA33E1" wp14:editId="1E04ECE6">
                      <wp:simplePos x="0" y="0"/>
                      <wp:positionH relativeFrom="column">
                        <wp:posOffset>0</wp:posOffset>
                      </wp:positionH>
                      <wp:positionV relativeFrom="paragraph">
                        <wp:posOffset>0</wp:posOffset>
                      </wp:positionV>
                      <wp:extent cx="76200" cy="180975"/>
                      <wp:effectExtent l="19050" t="0" r="19050" b="9525"/>
                      <wp:wrapNone/>
                      <wp:docPr id="4814" name="Text Box 4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4" o:spid="_x0000_s1026" type="#_x0000_t202" style="position:absolute;margin-left:0;margin-top:0;width:6pt;height:14.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C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4C0/g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1424" behindDoc="0" locked="0" layoutInCell="1" allowOverlap="1" wp14:anchorId="430AF6D2" wp14:editId="16ABB048">
                      <wp:simplePos x="0" y="0"/>
                      <wp:positionH relativeFrom="column">
                        <wp:posOffset>0</wp:posOffset>
                      </wp:positionH>
                      <wp:positionV relativeFrom="paragraph">
                        <wp:posOffset>0</wp:posOffset>
                      </wp:positionV>
                      <wp:extent cx="76200" cy="180975"/>
                      <wp:effectExtent l="19050" t="0" r="19050" b="9525"/>
                      <wp:wrapNone/>
                      <wp:docPr id="4815" name="Text Box 4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5" o:spid="_x0000_s1026" type="#_x0000_t202" style="position:absolute;margin-left:0;margin-top:0;width:6pt;height:14.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mR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R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wBYpk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2448" behindDoc="0" locked="0" layoutInCell="1" allowOverlap="1" wp14:anchorId="4DD60791" wp14:editId="26ED14A7">
                      <wp:simplePos x="0" y="0"/>
                      <wp:positionH relativeFrom="column">
                        <wp:posOffset>0</wp:posOffset>
                      </wp:positionH>
                      <wp:positionV relativeFrom="paragraph">
                        <wp:posOffset>0</wp:posOffset>
                      </wp:positionV>
                      <wp:extent cx="76200" cy="180975"/>
                      <wp:effectExtent l="19050" t="0" r="19050" b="9525"/>
                      <wp:wrapNone/>
                      <wp:docPr id="4816" name="Text Box 4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6" o:spid="_x0000_s1026" type="#_x0000_t202" style="position:absolute;margin-left:0;margin-top:0;width:6pt;height:14.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Ok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jD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oFsTp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3472" behindDoc="0" locked="0" layoutInCell="1" allowOverlap="1" wp14:anchorId="17E0C55F" wp14:editId="25008BC7">
                      <wp:simplePos x="0" y="0"/>
                      <wp:positionH relativeFrom="column">
                        <wp:posOffset>0</wp:posOffset>
                      </wp:positionH>
                      <wp:positionV relativeFrom="paragraph">
                        <wp:posOffset>0</wp:posOffset>
                      </wp:positionV>
                      <wp:extent cx="76200" cy="180975"/>
                      <wp:effectExtent l="19050" t="0" r="19050" b="9525"/>
                      <wp:wrapNone/>
                      <wp:docPr id="4817" name="Text Box 4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7" o:spid="_x0000_s1026" type="#_x0000_t202" style="position:absolute;margin-left:0;margin-top:0;width:6pt;height:14.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AW3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R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gGAFt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4496" behindDoc="0" locked="0" layoutInCell="1" allowOverlap="1" wp14:anchorId="77D32CC5" wp14:editId="7B6985BD">
                      <wp:simplePos x="0" y="0"/>
                      <wp:positionH relativeFrom="column">
                        <wp:posOffset>0</wp:posOffset>
                      </wp:positionH>
                      <wp:positionV relativeFrom="paragraph">
                        <wp:posOffset>0</wp:posOffset>
                      </wp:positionV>
                      <wp:extent cx="76200" cy="180975"/>
                      <wp:effectExtent l="19050" t="0" r="19050" b="9525"/>
                      <wp:wrapNone/>
                      <wp:docPr id="4818" name="Text Box 4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8" o:spid="_x0000_s1026" type="#_x0000_t202" style="position:absolute;margin-left:0;margin-top:0;width:6pt;height:14.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NZW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S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oI4jYv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YBjWV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5520" behindDoc="0" locked="0" layoutInCell="1" allowOverlap="1" wp14:anchorId="2008CDD5" wp14:editId="0CCD2712">
                      <wp:simplePos x="0" y="0"/>
                      <wp:positionH relativeFrom="column">
                        <wp:posOffset>0</wp:posOffset>
                      </wp:positionH>
                      <wp:positionV relativeFrom="paragraph">
                        <wp:posOffset>0</wp:posOffset>
                      </wp:positionV>
                      <wp:extent cx="76200" cy="180975"/>
                      <wp:effectExtent l="19050" t="0" r="19050" b="9525"/>
                      <wp:wrapNone/>
                      <wp:docPr id="4819" name="Text Box 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19" o:spid="_x0000_s1026" type="#_x0000_t202" style="position:absolute;margin-left:0;margin-top:0;width:6pt;height:1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8BF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Q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CPAR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6544" behindDoc="0" locked="0" layoutInCell="1" allowOverlap="1" wp14:anchorId="52B3EEA0" wp14:editId="5BD6640A">
                      <wp:simplePos x="0" y="0"/>
                      <wp:positionH relativeFrom="column">
                        <wp:posOffset>0</wp:posOffset>
                      </wp:positionH>
                      <wp:positionV relativeFrom="paragraph">
                        <wp:posOffset>0</wp:posOffset>
                      </wp:positionV>
                      <wp:extent cx="76200" cy="180975"/>
                      <wp:effectExtent l="19050" t="0" r="19050" b="9525"/>
                      <wp:wrapNone/>
                      <wp:docPr id="4820" name="Text Box 4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0" o:spid="_x0000_s1026" type="#_x0000_t202" style="position:absolute;margin-left:0;margin-top:0;width:6pt;height:14.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uCD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iI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IjTuChvS3rggv17SWjIcTqNpqOVfltb4L63&#10;tZGs4waej5Z3OU4uQSSzBtwI6lprCG/H+ZUUlv4vKaDd50Y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dZrgg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7568" behindDoc="0" locked="0" layoutInCell="1" allowOverlap="1" wp14:anchorId="0FB0ECC3" wp14:editId="1177ABFE">
                      <wp:simplePos x="0" y="0"/>
                      <wp:positionH relativeFrom="column">
                        <wp:posOffset>0</wp:posOffset>
                      </wp:positionH>
                      <wp:positionV relativeFrom="paragraph">
                        <wp:posOffset>0</wp:posOffset>
                      </wp:positionV>
                      <wp:extent cx="76200" cy="180975"/>
                      <wp:effectExtent l="19050" t="0" r="19050" b="9525"/>
                      <wp:wrapNone/>
                      <wp:docPr id="4821" name="Text Box 4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1" o:spid="_x0000_s1026" type="#_x0000_t202" style="position:absolute;margin-left:0;margin-top:0;width:6pt;height:14.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faQ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Q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VaH2k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8592" behindDoc="0" locked="0" layoutInCell="1" allowOverlap="1" wp14:anchorId="28F4C61E" wp14:editId="5161271E">
                      <wp:simplePos x="0" y="0"/>
                      <wp:positionH relativeFrom="column">
                        <wp:posOffset>0</wp:posOffset>
                      </wp:positionH>
                      <wp:positionV relativeFrom="paragraph">
                        <wp:posOffset>0</wp:posOffset>
                      </wp:positionV>
                      <wp:extent cx="76200" cy="180975"/>
                      <wp:effectExtent l="19050" t="0" r="19050" b="9525"/>
                      <wp:wrapNone/>
                      <wp:docPr id="4822" name="Text Box 4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2" o:spid="_x0000_s1026" type="#_x0000_t202" style="position:absolute;margin-left:0;margin-top:0;width:6pt;height:14.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yl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Q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NezMp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59616" behindDoc="0" locked="0" layoutInCell="1" allowOverlap="1" wp14:anchorId="3C5F1269" wp14:editId="26520FBA">
                      <wp:simplePos x="0" y="0"/>
                      <wp:positionH relativeFrom="column">
                        <wp:posOffset>0</wp:posOffset>
                      </wp:positionH>
                      <wp:positionV relativeFrom="paragraph">
                        <wp:posOffset>0</wp:posOffset>
                      </wp:positionV>
                      <wp:extent cx="76200" cy="180975"/>
                      <wp:effectExtent l="19050" t="0" r="19050" b="9525"/>
                      <wp:wrapNone/>
                      <wp:docPr id="4823" name="Text Box 4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3" o:spid="_x0000_s1026" type="#_x0000_t202" style="position:absolute;margin-left:0;margin-top:0;width:6pt;height:14.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9q2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2l0jZ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BXX2rZ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0640" behindDoc="0" locked="0" layoutInCell="1" allowOverlap="1" wp14:anchorId="5D40F375" wp14:editId="1FC8BF86">
                      <wp:simplePos x="0" y="0"/>
                      <wp:positionH relativeFrom="column">
                        <wp:posOffset>0</wp:posOffset>
                      </wp:positionH>
                      <wp:positionV relativeFrom="paragraph">
                        <wp:posOffset>0</wp:posOffset>
                      </wp:positionV>
                      <wp:extent cx="76200" cy="180975"/>
                      <wp:effectExtent l="19050" t="0" r="19050" b="9525"/>
                      <wp:wrapNone/>
                      <wp:docPr id="4824" name="Text Box 4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4" o:spid="_x0000_s1026" type="#_x0000_t202" style="position:absolute;margin-left:0;margin-top:0;width:6pt;height:14.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9Xa4z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1664" behindDoc="0" locked="0" layoutInCell="1" allowOverlap="1" wp14:anchorId="0179EA9C" wp14:editId="3D2A066A">
                      <wp:simplePos x="0" y="0"/>
                      <wp:positionH relativeFrom="column">
                        <wp:posOffset>0</wp:posOffset>
                      </wp:positionH>
                      <wp:positionV relativeFrom="paragraph">
                        <wp:posOffset>0</wp:posOffset>
                      </wp:positionV>
                      <wp:extent cx="76200" cy="180975"/>
                      <wp:effectExtent l="19050" t="0" r="19050" b="9525"/>
                      <wp:wrapNone/>
                      <wp:docPr id="4825" name="Text Box 4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5" o:spid="_x0000_s1026" type="#_x0000_t202" style="position:absolute;margin-left:0;margin-top:0;width:6pt;height:14.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7c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R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4DtH57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1U2u3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2688" behindDoc="0" locked="0" layoutInCell="1" allowOverlap="1" wp14:anchorId="3CD12D23" wp14:editId="3FBD5BFA">
                      <wp:simplePos x="0" y="0"/>
                      <wp:positionH relativeFrom="column">
                        <wp:posOffset>0</wp:posOffset>
                      </wp:positionH>
                      <wp:positionV relativeFrom="paragraph">
                        <wp:posOffset>0</wp:posOffset>
                      </wp:positionV>
                      <wp:extent cx="76200" cy="180975"/>
                      <wp:effectExtent l="19050" t="0" r="19050" b="9525"/>
                      <wp:wrapNone/>
                      <wp:docPr id="4826" name="Text Box 4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6" o:spid="_x0000_s1026" type="#_x0000_t202" style="position:absolute;margin-left:0;margin-top:0;width:6pt;height:14.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tQCU6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3712" behindDoc="0" locked="0" layoutInCell="1" allowOverlap="1" wp14:anchorId="2E236ADB" wp14:editId="1FC728FB">
                      <wp:simplePos x="0" y="0"/>
                      <wp:positionH relativeFrom="column">
                        <wp:posOffset>0</wp:posOffset>
                      </wp:positionH>
                      <wp:positionV relativeFrom="paragraph">
                        <wp:posOffset>0</wp:posOffset>
                      </wp:positionV>
                      <wp:extent cx="76200" cy="180975"/>
                      <wp:effectExtent l="19050" t="0" r="19050" b="9525"/>
                      <wp:wrapNone/>
                      <wp:docPr id="4827" name="Text Box 4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7" o:spid="_x0000_s1026" type="#_x0000_t202" style="position:absolute;margin-left:0;margin-top:0;width:6pt;height:14.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4L6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R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lTuC+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4736" behindDoc="0" locked="0" layoutInCell="1" allowOverlap="1" wp14:anchorId="489B1869" wp14:editId="010452A2">
                      <wp:simplePos x="0" y="0"/>
                      <wp:positionH relativeFrom="column">
                        <wp:posOffset>0</wp:posOffset>
                      </wp:positionH>
                      <wp:positionV relativeFrom="paragraph">
                        <wp:posOffset>0</wp:posOffset>
                      </wp:positionV>
                      <wp:extent cx="76200" cy="180975"/>
                      <wp:effectExtent l="19050" t="0" r="19050" b="9525"/>
                      <wp:wrapNone/>
                      <wp:docPr id="4828" name="Text Box 4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8" o:spid="_x0000_s1026" type="#_x0000_t202" style="position:absolute;margin-left:0;margin-top:0;width:6pt;height:14.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1Eb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S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oI4jYv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dUNRG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5760" behindDoc="0" locked="0" layoutInCell="1" allowOverlap="1" wp14:anchorId="1FDA78F5" wp14:editId="1B5F1999">
                      <wp:simplePos x="0" y="0"/>
                      <wp:positionH relativeFrom="column">
                        <wp:posOffset>0</wp:posOffset>
                      </wp:positionH>
                      <wp:positionV relativeFrom="paragraph">
                        <wp:posOffset>0</wp:posOffset>
                      </wp:positionV>
                      <wp:extent cx="76200" cy="180975"/>
                      <wp:effectExtent l="19050" t="0" r="19050" b="9525"/>
                      <wp:wrapNone/>
                      <wp:docPr id="4829" name="Text Box 4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29" o:spid="_x0000_s1026" type="#_x0000_t202" style="position:absolute;margin-left:0;margin-top:0;width:6pt;height:14.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EcI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Q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VXhHC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6784" behindDoc="0" locked="0" layoutInCell="1" allowOverlap="1" wp14:anchorId="1CE1E9B8" wp14:editId="21D0068F">
                      <wp:simplePos x="0" y="0"/>
                      <wp:positionH relativeFrom="column">
                        <wp:posOffset>0</wp:posOffset>
                      </wp:positionH>
                      <wp:positionV relativeFrom="paragraph">
                        <wp:posOffset>0</wp:posOffset>
                      </wp:positionV>
                      <wp:extent cx="76200" cy="180975"/>
                      <wp:effectExtent l="19050" t="0" r="19050" b="9525"/>
                      <wp:wrapNone/>
                      <wp:docPr id="4830" name="Text Box 4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0" o:spid="_x0000_s1026" type="#_x0000_t202" style="position:absolute;margin-left:0;margin-top:0;width:6pt;height:14.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hqydu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7808" behindDoc="0" locked="0" layoutInCell="1" allowOverlap="1" wp14:anchorId="23F93584" wp14:editId="2A86C5F2">
                      <wp:simplePos x="0" y="0"/>
                      <wp:positionH relativeFrom="column">
                        <wp:posOffset>0</wp:posOffset>
                      </wp:positionH>
                      <wp:positionV relativeFrom="paragraph">
                        <wp:posOffset>0</wp:posOffset>
                      </wp:positionV>
                      <wp:extent cx="76200" cy="180975"/>
                      <wp:effectExtent l="19050" t="0" r="19050" b="9525"/>
                      <wp:wrapNone/>
                      <wp:docPr id="4831" name="Text Box 4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1" o:spid="_x0000_s1026" type="#_x0000_t202" style="position:absolute;margin-left:0;margin-top:0;width:6pt;height:14.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4ur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Xch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peLq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8832" behindDoc="0" locked="0" layoutInCell="1" allowOverlap="1" wp14:anchorId="23BC3D5B" wp14:editId="078AA381">
                      <wp:simplePos x="0" y="0"/>
                      <wp:positionH relativeFrom="column">
                        <wp:posOffset>0</wp:posOffset>
                      </wp:positionH>
                      <wp:positionV relativeFrom="paragraph">
                        <wp:posOffset>0</wp:posOffset>
                      </wp:positionV>
                      <wp:extent cx="76200" cy="180975"/>
                      <wp:effectExtent l="19050" t="0" r="19050" b="9525"/>
                      <wp:wrapNone/>
                      <wp:docPr id="4832" name="Text Box 4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2" o:spid="_x0000_s1026" type="#_x0000_t202" style="position:absolute;margin-left:0;margin-top:0;width:6pt;height:14.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rGe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l1hJ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MbasZ5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69856" behindDoc="0" locked="0" layoutInCell="1" allowOverlap="1" wp14:anchorId="19F85FF6" wp14:editId="688622AD">
                      <wp:simplePos x="0" y="0"/>
                      <wp:positionH relativeFrom="column">
                        <wp:posOffset>0</wp:posOffset>
                      </wp:positionH>
                      <wp:positionV relativeFrom="paragraph">
                        <wp:posOffset>0</wp:posOffset>
                      </wp:positionV>
                      <wp:extent cx="76200" cy="180975"/>
                      <wp:effectExtent l="19050" t="0" r="19050" b="9525"/>
                      <wp:wrapNone/>
                      <wp:docPr id="4833" name="Text Box 4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3" o:spid="_x0000_s1026" type="#_x0000_t202" style="position:absolute;margin-left:0;margin-top:0;width:6pt;height:14.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5uGnj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0880" behindDoc="0" locked="0" layoutInCell="1" allowOverlap="1" wp14:anchorId="345E7FD2" wp14:editId="285A670B">
                      <wp:simplePos x="0" y="0"/>
                      <wp:positionH relativeFrom="column">
                        <wp:posOffset>0</wp:posOffset>
                      </wp:positionH>
                      <wp:positionV relativeFrom="paragraph">
                        <wp:posOffset>0</wp:posOffset>
                      </wp:positionV>
                      <wp:extent cx="76200" cy="180975"/>
                      <wp:effectExtent l="19050" t="0" r="19050" b="9525"/>
                      <wp:wrapNone/>
                      <wp:docPr id="4834" name="Text Box 4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4" o:spid="_x0000_s1026" type="#_x0000_t202" style="position:absolute;margin-left:0;margin-top:0;width:6pt;height:14.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BkDF9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1904" behindDoc="0" locked="0" layoutInCell="1" allowOverlap="1" wp14:anchorId="5A3D1D57" wp14:editId="759B671F">
                      <wp:simplePos x="0" y="0"/>
                      <wp:positionH relativeFrom="column">
                        <wp:posOffset>0</wp:posOffset>
                      </wp:positionH>
                      <wp:positionV relativeFrom="paragraph">
                        <wp:posOffset>0</wp:posOffset>
                      </wp:positionV>
                      <wp:extent cx="76200" cy="180975"/>
                      <wp:effectExtent l="19050" t="0" r="19050" b="9525"/>
                      <wp:wrapNone/>
                      <wp:docPr id="4835" name="Text Box 4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5" o:spid="_x0000_s1026" type="#_x0000_t202" style="position:absolute;margin-left:0;margin-top:0;width:6pt;height:14.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9Pn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XcT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JnvT5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2928" behindDoc="0" locked="0" layoutInCell="1" allowOverlap="1" wp14:anchorId="79737E37" wp14:editId="5EBE0B4D">
                      <wp:simplePos x="0" y="0"/>
                      <wp:positionH relativeFrom="column">
                        <wp:posOffset>0</wp:posOffset>
                      </wp:positionH>
                      <wp:positionV relativeFrom="paragraph">
                        <wp:posOffset>0</wp:posOffset>
                      </wp:positionV>
                      <wp:extent cx="76200" cy="180975"/>
                      <wp:effectExtent l="19050" t="0" r="19050" b="9525"/>
                      <wp:wrapNone/>
                      <wp:docPr id="4836" name="Text Box 4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6" o:spid="_x0000_s1026" type="#_x0000_t202" style="position:absolute;margin-left:0;margin-top:0;width:6pt;height:14.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unS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l1gp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Y26dJ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3952" behindDoc="0" locked="0" layoutInCell="1" allowOverlap="1" wp14:anchorId="784ED463" wp14:editId="0336CBC9">
                      <wp:simplePos x="0" y="0"/>
                      <wp:positionH relativeFrom="column">
                        <wp:posOffset>0</wp:posOffset>
                      </wp:positionH>
                      <wp:positionV relativeFrom="paragraph">
                        <wp:posOffset>0</wp:posOffset>
                      </wp:positionV>
                      <wp:extent cx="76200" cy="180975"/>
                      <wp:effectExtent l="19050" t="0" r="19050" b="9525"/>
                      <wp:wrapNone/>
                      <wp:docPr id="4837" name="Text Box 4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7" o:spid="_x0000_s1026" type="#_x0000_t202" style="position:absolute;margin-left:0;margin-top:0;width:6pt;height:14.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f/B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Xcz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Zg3/w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4976" behindDoc="0" locked="0" layoutInCell="1" allowOverlap="1" wp14:anchorId="43400C80" wp14:editId="0B2C7068">
                      <wp:simplePos x="0" y="0"/>
                      <wp:positionH relativeFrom="column">
                        <wp:posOffset>0</wp:posOffset>
                      </wp:positionH>
                      <wp:positionV relativeFrom="paragraph">
                        <wp:posOffset>0</wp:posOffset>
                      </wp:positionV>
                      <wp:extent cx="76200" cy="180975"/>
                      <wp:effectExtent l="19050" t="0" r="19050" b="9525"/>
                      <wp:wrapNone/>
                      <wp:docPr id="4838" name="Text Box 4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8" o:spid="_x0000_s1026" type="#_x0000_t202" style="position:absolute;margin-left:0;margin-top:0;width:6pt;height:14.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Swg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hnUsI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6000" behindDoc="0" locked="0" layoutInCell="1" allowOverlap="1" wp14:anchorId="4BF52894" wp14:editId="172299F3">
                      <wp:simplePos x="0" y="0"/>
                      <wp:positionH relativeFrom="column">
                        <wp:posOffset>0</wp:posOffset>
                      </wp:positionH>
                      <wp:positionV relativeFrom="paragraph">
                        <wp:posOffset>0</wp:posOffset>
                      </wp:positionV>
                      <wp:extent cx="76200" cy="180975"/>
                      <wp:effectExtent l="19050" t="0" r="19050" b="9525"/>
                      <wp:wrapNone/>
                      <wp:docPr id="4839" name="Text Box 4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39" o:spid="_x0000_s1026" type="#_x0000_t202" style="position:absolute;margin-left:0;margin-top:0;width:6pt;height:14.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joz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XcJ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k46M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7024" behindDoc="0" locked="0" layoutInCell="1" allowOverlap="1" wp14:anchorId="2196D17D" wp14:editId="31EF5D9C">
                      <wp:simplePos x="0" y="0"/>
                      <wp:positionH relativeFrom="column">
                        <wp:posOffset>0</wp:posOffset>
                      </wp:positionH>
                      <wp:positionV relativeFrom="paragraph">
                        <wp:posOffset>0</wp:posOffset>
                      </wp:positionV>
                      <wp:extent cx="76200" cy="180975"/>
                      <wp:effectExtent l="19050" t="0" r="19050" b="9525"/>
                      <wp:wrapNone/>
                      <wp:docPr id="4840" name="Text Box 4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0" o:spid="_x0000_s1026" type="#_x0000_t202" style="position:absolute;margin-left:0;margin-top:0;width:6pt;height:14.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BfLO4Y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8048" behindDoc="0" locked="0" layoutInCell="1" allowOverlap="1" wp14:anchorId="274ACC97" wp14:editId="7B9793B2">
                      <wp:simplePos x="0" y="0"/>
                      <wp:positionH relativeFrom="column">
                        <wp:posOffset>0</wp:posOffset>
                      </wp:positionH>
                      <wp:positionV relativeFrom="paragraph">
                        <wp:posOffset>0</wp:posOffset>
                      </wp:positionV>
                      <wp:extent cx="76200" cy="180975"/>
                      <wp:effectExtent l="19050" t="0" r="19050" b="9525"/>
                      <wp:wrapNone/>
                      <wp:docPr id="4841" name="Text Box 4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1" o:spid="_x0000_s1026" type="#_x0000_t202" style="position:absolute;margin-left:0;margin-top:0;width:6pt;height:14.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L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xf4C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79072" behindDoc="0" locked="0" layoutInCell="1" allowOverlap="1" wp14:anchorId="77E8BD01" wp14:editId="36A7B4F8">
                      <wp:simplePos x="0" y="0"/>
                      <wp:positionH relativeFrom="column">
                        <wp:posOffset>0</wp:posOffset>
                      </wp:positionH>
                      <wp:positionV relativeFrom="paragraph">
                        <wp:posOffset>0</wp:posOffset>
                      </wp:positionV>
                      <wp:extent cx="76200" cy="180975"/>
                      <wp:effectExtent l="19050" t="0" r="19050" b="9525"/>
                      <wp:wrapNone/>
                      <wp:docPr id="4842" name="Text Box 4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2" o:spid="_x0000_s1026" type="#_x0000_t202" style="position:absolute;margin-left:0;margin-top:0;width:6pt;height:1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H1rCP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0096" behindDoc="0" locked="0" layoutInCell="1" allowOverlap="1" wp14:anchorId="6C19679E" wp14:editId="25A90C9D">
                      <wp:simplePos x="0" y="0"/>
                      <wp:positionH relativeFrom="column">
                        <wp:posOffset>0</wp:posOffset>
                      </wp:positionH>
                      <wp:positionV relativeFrom="paragraph">
                        <wp:posOffset>0</wp:posOffset>
                      </wp:positionV>
                      <wp:extent cx="76200" cy="180975"/>
                      <wp:effectExtent l="19050" t="0" r="19050" b="9525"/>
                      <wp:wrapNone/>
                      <wp:docPr id="4843" name="Text Box 4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3" o:spid="_x0000_s1026" type="#_x0000_t202" style="position:absolute;margin-left:0;margin-top:0;width:6pt;height:14.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2HUL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1120" behindDoc="0" locked="0" layoutInCell="1" allowOverlap="1" wp14:anchorId="2FA94127" wp14:editId="0B35500F">
                      <wp:simplePos x="0" y="0"/>
                      <wp:positionH relativeFrom="column">
                        <wp:posOffset>0</wp:posOffset>
                      </wp:positionH>
                      <wp:positionV relativeFrom="paragraph">
                        <wp:posOffset>0</wp:posOffset>
                      </wp:positionV>
                      <wp:extent cx="76200" cy="180975"/>
                      <wp:effectExtent l="19050" t="0" r="19050" b="9525"/>
                      <wp:wrapNone/>
                      <wp:docPr id="4844" name="Text Box 4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4" o:spid="_x0000_s1026" type="#_x0000_t202" style="position:absolute;margin-left:0;margin-top:0;width:6pt;height:14.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ZU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38C2V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2144" behindDoc="0" locked="0" layoutInCell="1" allowOverlap="1" wp14:anchorId="025BD9EB" wp14:editId="18C3B97B">
                      <wp:simplePos x="0" y="0"/>
                      <wp:positionH relativeFrom="column">
                        <wp:posOffset>0</wp:posOffset>
                      </wp:positionH>
                      <wp:positionV relativeFrom="paragraph">
                        <wp:posOffset>0</wp:posOffset>
                      </wp:positionV>
                      <wp:extent cx="76200" cy="180975"/>
                      <wp:effectExtent l="19050" t="0" r="19050" b="9525"/>
                      <wp:wrapNone/>
                      <wp:docPr id="4845" name="Text Box 4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5" o:spid="_x0000_s1026" type="#_x0000_t202" style="position:absolute;margin-left:0;margin-top:0;width:6pt;height:14.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ugR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3168" behindDoc="0" locked="0" layoutInCell="1" allowOverlap="1" wp14:anchorId="0EAF518D" wp14:editId="76D859E6">
                      <wp:simplePos x="0" y="0"/>
                      <wp:positionH relativeFrom="column">
                        <wp:posOffset>0</wp:posOffset>
                      </wp:positionH>
                      <wp:positionV relativeFrom="paragraph">
                        <wp:posOffset>0</wp:posOffset>
                      </wp:positionV>
                      <wp:extent cx="76200" cy="180975"/>
                      <wp:effectExtent l="19050" t="0" r="19050" b="9525"/>
                      <wp:wrapNone/>
                      <wp:docPr id="4846" name="Text Box 4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6" o:spid="_x0000_s1026" type="#_x0000_t202" style="position:absolute;margin-left:0;margin-top:0;width:6pt;height:14.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n7aac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4192" behindDoc="0" locked="0" layoutInCell="1" allowOverlap="1" wp14:anchorId="7485E42C" wp14:editId="4F8F6D76">
                      <wp:simplePos x="0" y="0"/>
                      <wp:positionH relativeFrom="column">
                        <wp:posOffset>0</wp:posOffset>
                      </wp:positionH>
                      <wp:positionV relativeFrom="paragraph">
                        <wp:posOffset>0</wp:posOffset>
                      </wp:positionV>
                      <wp:extent cx="76200" cy="180975"/>
                      <wp:effectExtent l="19050" t="0" r="19050" b="9525"/>
                      <wp:wrapNone/>
                      <wp:docPr id="4847" name="Text Box 4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7" o:spid="_x0000_s1026" type="#_x0000_t202" style="position:absolute;margin-left:0;margin-top:0;width:6pt;height:14.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h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v42MY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5216" behindDoc="0" locked="0" layoutInCell="1" allowOverlap="1" wp14:anchorId="2ACCF6B4" wp14:editId="14212BFD">
                      <wp:simplePos x="0" y="0"/>
                      <wp:positionH relativeFrom="column">
                        <wp:posOffset>0</wp:posOffset>
                      </wp:positionH>
                      <wp:positionV relativeFrom="paragraph">
                        <wp:posOffset>0</wp:posOffset>
                      </wp:positionV>
                      <wp:extent cx="76200" cy="180975"/>
                      <wp:effectExtent l="19050" t="0" r="19050" b="9525"/>
                      <wp:wrapNone/>
                      <wp:docPr id="4848" name="Text Box 4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8" o:spid="_x0000_s1026" type="#_x0000_t202" style="position:absolute;margin-left:0;margin-top:0;width:6pt;height:14.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V+AYQ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Bf9V+A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6240" behindDoc="0" locked="0" layoutInCell="1" allowOverlap="1" wp14:anchorId="6000CEDA" wp14:editId="1A0C5B90">
                      <wp:simplePos x="0" y="0"/>
                      <wp:positionH relativeFrom="column">
                        <wp:posOffset>0</wp:posOffset>
                      </wp:positionH>
                      <wp:positionV relativeFrom="paragraph">
                        <wp:posOffset>0</wp:posOffset>
                      </wp:positionV>
                      <wp:extent cx="76200" cy="180975"/>
                      <wp:effectExtent l="19050" t="0" r="19050" b="9525"/>
                      <wp:wrapNone/>
                      <wp:docPr id="4849" name="Text Box 4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49" o:spid="_x0000_s1026" type="#_x0000_t202" style="position:absolute;margin-left:0;margin-top:0;width:6pt;height:14.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mT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85Jk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7264" behindDoc="0" locked="0" layoutInCell="1" allowOverlap="1" wp14:anchorId="0561912E" wp14:editId="0B0B3C33">
                      <wp:simplePos x="0" y="0"/>
                      <wp:positionH relativeFrom="column">
                        <wp:posOffset>0</wp:posOffset>
                      </wp:positionH>
                      <wp:positionV relativeFrom="paragraph">
                        <wp:posOffset>0</wp:posOffset>
                      </wp:positionV>
                      <wp:extent cx="76200" cy="180975"/>
                      <wp:effectExtent l="19050" t="0" r="19050" b="9525"/>
                      <wp:wrapNone/>
                      <wp:docPr id="4850" name="Text Box 4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0" o:spid="_x0000_s1026" type="#_x0000_t202" style="position:absolute;margin-left:0;margin-top:0;width:6pt;height:14.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Mj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rBqTI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8288" behindDoc="0" locked="0" layoutInCell="1" allowOverlap="1" wp14:anchorId="3190ACAF" wp14:editId="163D7D35">
                      <wp:simplePos x="0" y="0"/>
                      <wp:positionH relativeFrom="column">
                        <wp:posOffset>0</wp:posOffset>
                      </wp:positionH>
                      <wp:positionV relativeFrom="paragraph">
                        <wp:posOffset>0</wp:posOffset>
                      </wp:positionV>
                      <wp:extent cx="76200" cy="180975"/>
                      <wp:effectExtent l="19050" t="0" r="19050" b="9525"/>
                      <wp:wrapNone/>
                      <wp:docPr id="4851" name="Text Box 4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1" o:spid="_x0000_s1026" type="#_x0000_t202" style="position:absolute;margin-left:0;margin-top:0;width:6pt;height:14.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Uw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xD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jCGFM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89312" behindDoc="0" locked="0" layoutInCell="1" allowOverlap="1" wp14:anchorId="244AE5AC" wp14:editId="6859B765">
                      <wp:simplePos x="0" y="0"/>
                      <wp:positionH relativeFrom="column">
                        <wp:posOffset>0</wp:posOffset>
                      </wp:positionH>
                      <wp:positionV relativeFrom="paragraph">
                        <wp:posOffset>0</wp:posOffset>
                      </wp:positionV>
                      <wp:extent cx="76200" cy="180975"/>
                      <wp:effectExtent l="19050" t="0" r="19050" b="9525"/>
                      <wp:wrapNone/>
                      <wp:docPr id="4852" name="Text Box 4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2" o:spid="_x0000_s1026" type="#_x0000_t202" style="position:absolute;margin-left:0;margin-top:0;width:6pt;height:14.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L8F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wj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7Gy/B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0336" behindDoc="0" locked="0" layoutInCell="1" allowOverlap="1" wp14:anchorId="54A60FDF" wp14:editId="01BBC411">
                      <wp:simplePos x="0" y="0"/>
                      <wp:positionH relativeFrom="column">
                        <wp:posOffset>0</wp:posOffset>
                      </wp:positionH>
                      <wp:positionV relativeFrom="paragraph">
                        <wp:posOffset>0</wp:posOffset>
                      </wp:positionV>
                      <wp:extent cx="76200" cy="180975"/>
                      <wp:effectExtent l="19050" t="0" r="19050" b="9525"/>
                      <wp:wrapNone/>
                      <wp:docPr id="4853" name="Text Box 4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3" o:spid="_x0000_s1026" type="#_x0000_t202" style="position:absolute;margin-left:0;margin-top:0;width:6pt;height:14.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6kW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ZM7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zFepF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1360" behindDoc="0" locked="0" layoutInCell="1" allowOverlap="1" wp14:anchorId="6D6F4537" wp14:editId="60BF4AE9">
                      <wp:simplePos x="0" y="0"/>
                      <wp:positionH relativeFrom="column">
                        <wp:posOffset>0</wp:posOffset>
                      </wp:positionH>
                      <wp:positionV relativeFrom="paragraph">
                        <wp:posOffset>0</wp:posOffset>
                      </wp:positionV>
                      <wp:extent cx="76200" cy="180975"/>
                      <wp:effectExtent l="19050" t="0" r="19050" b="9525"/>
                      <wp:wrapNone/>
                      <wp:docPr id="4854" name="Text Box 4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4" o:spid="_x0000_s1026" type="#_x0000_t202" style="position:absolute;margin-left:0;margin-top:0;width:6pt;height:14.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stv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LPbLb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2384" behindDoc="0" locked="0" layoutInCell="1" allowOverlap="1" wp14:anchorId="7AE2D801" wp14:editId="6B85A3F5">
                      <wp:simplePos x="0" y="0"/>
                      <wp:positionH relativeFrom="column">
                        <wp:posOffset>0</wp:posOffset>
                      </wp:positionH>
                      <wp:positionV relativeFrom="paragraph">
                        <wp:posOffset>0</wp:posOffset>
                      </wp:positionV>
                      <wp:extent cx="76200" cy="180975"/>
                      <wp:effectExtent l="19050" t="0" r="19050" b="9525"/>
                      <wp:wrapNone/>
                      <wp:docPr id="4855" name="Text Box 4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5" o:spid="_x0000_s1026" type="#_x0000_t202" style="position:absolute;margin-left:0;margin-top:0;width:6pt;height:14.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DM3df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3408" behindDoc="0" locked="0" layoutInCell="1" allowOverlap="1" wp14:anchorId="0ECEC1CC" wp14:editId="2CED74CC">
                      <wp:simplePos x="0" y="0"/>
                      <wp:positionH relativeFrom="column">
                        <wp:posOffset>0</wp:posOffset>
                      </wp:positionH>
                      <wp:positionV relativeFrom="paragraph">
                        <wp:posOffset>0</wp:posOffset>
                      </wp:positionV>
                      <wp:extent cx="76200" cy="180975"/>
                      <wp:effectExtent l="19050" t="0" r="19050" b="9525"/>
                      <wp:wrapNone/>
                      <wp:docPr id="4856" name="Text Box 4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6" o:spid="_x0000_s1026" type="#_x0000_t202" style="position:absolute;margin-left:0;margin-top:0;width:6pt;height:14.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dJ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lmM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bIDnS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4432" behindDoc="0" locked="0" layoutInCell="1" allowOverlap="1" wp14:anchorId="0879723B" wp14:editId="361FF805">
                      <wp:simplePos x="0" y="0"/>
                      <wp:positionH relativeFrom="column">
                        <wp:posOffset>0</wp:posOffset>
                      </wp:positionH>
                      <wp:positionV relativeFrom="paragraph">
                        <wp:posOffset>0</wp:posOffset>
                      </wp:positionV>
                      <wp:extent cx="76200" cy="180975"/>
                      <wp:effectExtent l="19050" t="0" r="19050" b="9525"/>
                      <wp:wrapNone/>
                      <wp:docPr id="4857" name="Text Box 4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7" o:spid="_x0000_s1026" type="#_x0000_t202" style="position:absolute;margin-left:0;margin-top:0;width:6pt;height:14.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Fa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TLvxW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5456" behindDoc="0" locked="0" layoutInCell="1" allowOverlap="1" wp14:anchorId="13FD0751" wp14:editId="6D0E7C80">
                      <wp:simplePos x="0" y="0"/>
                      <wp:positionH relativeFrom="column">
                        <wp:posOffset>0</wp:posOffset>
                      </wp:positionH>
                      <wp:positionV relativeFrom="paragraph">
                        <wp:posOffset>0</wp:posOffset>
                      </wp:positionV>
                      <wp:extent cx="76200" cy="180975"/>
                      <wp:effectExtent l="19050" t="0" r="19050" b="9525"/>
                      <wp:wrapNone/>
                      <wp:docPr id="4858" name="Text Box 4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8" o:spid="_x0000_s1026" type="#_x0000_t202" style="position:absolute;margin-left:0;margin-top:0;width:6pt;height:14.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K7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rMMiu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6480" behindDoc="0" locked="0" layoutInCell="1" allowOverlap="1" wp14:anchorId="0E64CD82" wp14:editId="4C2CB4F7">
                      <wp:simplePos x="0" y="0"/>
                      <wp:positionH relativeFrom="column">
                        <wp:posOffset>0</wp:posOffset>
                      </wp:positionH>
                      <wp:positionV relativeFrom="paragraph">
                        <wp:posOffset>0</wp:posOffset>
                      </wp:positionV>
                      <wp:extent cx="76200" cy="180975"/>
                      <wp:effectExtent l="19050" t="0" r="19050" b="9525"/>
                      <wp:wrapNone/>
                      <wp:docPr id="4859" name="Text Box 4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59" o:spid="_x0000_s1026" type="#_x0000_t202" style="position:absolute;margin-left:0;margin-top:0;width:6pt;height:14.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So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x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jPg0q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7504" behindDoc="0" locked="0" layoutInCell="1" allowOverlap="1" wp14:anchorId="7EAF53D9" wp14:editId="27309602">
                      <wp:simplePos x="0" y="0"/>
                      <wp:positionH relativeFrom="column">
                        <wp:posOffset>0</wp:posOffset>
                      </wp:positionH>
                      <wp:positionV relativeFrom="paragraph">
                        <wp:posOffset>0</wp:posOffset>
                      </wp:positionV>
                      <wp:extent cx="76200" cy="180975"/>
                      <wp:effectExtent l="19050" t="0" r="19050" b="9525"/>
                      <wp:wrapNone/>
                      <wp:docPr id="4860" name="Text Box 4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0" o:spid="_x0000_s1026" type="#_x0000_t202" style="position:absolute;margin-left:0;margin-top:0;width:6pt;height:14.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C5QRRu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8528" behindDoc="0" locked="0" layoutInCell="1" allowOverlap="1" wp14:anchorId="6CEA88F4" wp14:editId="7C94EE0D">
                      <wp:simplePos x="0" y="0"/>
                      <wp:positionH relativeFrom="column">
                        <wp:posOffset>0</wp:posOffset>
                      </wp:positionH>
                      <wp:positionV relativeFrom="paragraph">
                        <wp:posOffset>0</wp:posOffset>
                      </wp:positionV>
                      <wp:extent cx="76200" cy="180975"/>
                      <wp:effectExtent l="19050" t="0" r="19050" b="9525"/>
                      <wp:wrapNone/>
                      <wp:docPr id="4861" name="Text Box 4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1" o:spid="_x0000_s1026" type="#_x0000_t202" style="position:absolute;margin-left:0;margin-top:0;width:6pt;height:14.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J9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jjE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XoCf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99552" behindDoc="0" locked="0" layoutInCell="1" allowOverlap="1" wp14:anchorId="7C12B628" wp14:editId="74E30474">
                      <wp:simplePos x="0" y="0"/>
                      <wp:positionH relativeFrom="column">
                        <wp:posOffset>0</wp:posOffset>
                      </wp:positionH>
                      <wp:positionV relativeFrom="paragraph">
                        <wp:posOffset>0</wp:posOffset>
                      </wp:positionV>
                      <wp:extent cx="76200" cy="180975"/>
                      <wp:effectExtent l="19050" t="0" r="19050" b="9525"/>
                      <wp:wrapNone/>
                      <wp:docPr id="4862" name="Text Box 4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2" o:spid="_x0000_s1026" type="#_x0000_t202" style="position:absolute;margin-left:0;margin-top:0;width:6pt;height:14.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Tc4S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0576" behindDoc="0" locked="0" layoutInCell="1" allowOverlap="1" wp14:anchorId="5385C3DA" wp14:editId="4DB77356">
                      <wp:simplePos x="0" y="0"/>
                      <wp:positionH relativeFrom="column">
                        <wp:posOffset>0</wp:posOffset>
                      </wp:positionH>
                      <wp:positionV relativeFrom="paragraph">
                        <wp:posOffset>0</wp:posOffset>
                      </wp:positionV>
                      <wp:extent cx="76200" cy="180975"/>
                      <wp:effectExtent l="19050" t="0" r="19050" b="9525"/>
                      <wp:wrapNone/>
                      <wp:docPr id="4863" name="Text Box 4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3" o:spid="_x0000_s1026" type="#_x0000_t202" style="position:absolute;margin-left:0;margin-top:0;width:6pt;height:14.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C5b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2lyjZ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kMLlt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1600" behindDoc="0" locked="0" layoutInCell="1" allowOverlap="1" wp14:anchorId="090018F1" wp14:editId="63C97ED6">
                      <wp:simplePos x="0" y="0"/>
                      <wp:positionH relativeFrom="column">
                        <wp:posOffset>0</wp:posOffset>
                      </wp:positionH>
                      <wp:positionV relativeFrom="paragraph">
                        <wp:posOffset>0</wp:posOffset>
                      </wp:positionV>
                      <wp:extent cx="76200" cy="180975"/>
                      <wp:effectExtent l="19050" t="0" r="19050" b="9525"/>
                      <wp:wrapNone/>
                      <wp:docPr id="4864" name="Text Box 4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4" o:spid="_x0000_s1026" type="#_x0000_t202" style="position:absolute;margin-left:0;margin-top:0;width:6pt;height:14.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Oa1MI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2624" behindDoc="0" locked="0" layoutInCell="1" allowOverlap="1" wp14:anchorId="430C0D3D" wp14:editId="4064C529">
                      <wp:simplePos x="0" y="0"/>
                      <wp:positionH relativeFrom="column">
                        <wp:posOffset>0</wp:posOffset>
                      </wp:positionH>
                      <wp:positionV relativeFrom="paragraph">
                        <wp:posOffset>0</wp:posOffset>
                      </wp:positionV>
                      <wp:extent cx="76200" cy="180975"/>
                      <wp:effectExtent l="19050" t="0" r="19050" b="9525"/>
                      <wp:wrapNone/>
                      <wp:docPr id="4865" name="Text Box 4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5" o:spid="_x0000_s1026" type="#_x0000_t202" style="position:absolute;margin-left:0;margin-top:0;width:6pt;height:14.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lox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niG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GZZaM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3648" behindDoc="0" locked="0" layoutInCell="1" allowOverlap="1" wp14:anchorId="32FF6936" wp14:editId="0B7404ED">
                      <wp:simplePos x="0" y="0"/>
                      <wp:positionH relativeFrom="column">
                        <wp:posOffset>0</wp:posOffset>
                      </wp:positionH>
                      <wp:positionV relativeFrom="paragraph">
                        <wp:posOffset>0</wp:posOffset>
                      </wp:positionV>
                      <wp:extent cx="76200" cy="180975"/>
                      <wp:effectExtent l="19050" t="0" r="19050" b="9525"/>
                      <wp:wrapNone/>
                      <wp:docPr id="4866" name="Text Box 4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6" o:spid="_x0000_s1026" type="#_x0000_t202" style="position:absolute;margin-left:0;margin-top:0;width:6pt;height:14.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2AE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jj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edtgB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4672" behindDoc="0" locked="0" layoutInCell="1" allowOverlap="1" wp14:anchorId="467CC552" wp14:editId="3BAAC483">
                      <wp:simplePos x="0" y="0"/>
                      <wp:positionH relativeFrom="column">
                        <wp:posOffset>0</wp:posOffset>
                      </wp:positionH>
                      <wp:positionV relativeFrom="paragraph">
                        <wp:posOffset>0</wp:posOffset>
                      </wp:positionV>
                      <wp:extent cx="76200" cy="180975"/>
                      <wp:effectExtent l="19050" t="0" r="19050" b="9525"/>
                      <wp:wrapNone/>
                      <wp:docPr id="4867" name="Text Box 4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7" o:spid="_x0000_s1026" type="#_x0000_t202" style="position:absolute;margin-left:0;margin-top:0;width:6pt;height:14.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HYX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niO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WeB2F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5696" behindDoc="0" locked="0" layoutInCell="1" allowOverlap="1" wp14:anchorId="71A5ED1A" wp14:editId="0585F5BC">
                      <wp:simplePos x="0" y="0"/>
                      <wp:positionH relativeFrom="column">
                        <wp:posOffset>0</wp:posOffset>
                      </wp:positionH>
                      <wp:positionV relativeFrom="paragraph">
                        <wp:posOffset>0</wp:posOffset>
                      </wp:positionV>
                      <wp:extent cx="76200" cy="180975"/>
                      <wp:effectExtent l="19050" t="0" r="19050" b="9525"/>
                      <wp:wrapNone/>
                      <wp:docPr id="4868" name="Text Box 4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8" o:spid="_x0000_s1026" type="#_x0000_t202" style="position:absolute;margin-left:0;margin-top:0;width:6pt;height:14.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X2YQ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C5mKX2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6720" behindDoc="0" locked="0" layoutInCell="1" allowOverlap="1" wp14:anchorId="1228D239" wp14:editId="43159CB7">
                      <wp:simplePos x="0" y="0"/>
                      <wp:positionH relativeFrom="column">
                        <wp:posOffset>0</wp:posOffset>
                      </wp:positionH>
                      <wp:positionV relativeFrom="paragraph">
                        <wp:posOffset>0</wp:posOffset>
                      </wp:positionV>
                      <wp:extent cx="76200" cy="180975"/>
                      <wp:effectExtent l="19050" t="0" r="19050" b="9525"/>
                      <wp:wrapNone/>
                      <wp:docPr id="4869" name="Text Box 4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69" o:spid="_x0000_s1026" type="#_x0000_t202" style="position:absolute;margin-left:0;margin-top:0;width:6pt;height:1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7Pl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jjF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aOz5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7744" behindDoc="0" locked="0" layoutInCell="1" allowOverlap="1" wp14:anchorId="74B582D1" wp14:editId="72687413">
                      <wp:simplePos x="0" y="0"/>
                      <wp:positionH relativeFrom="column">
                        <wp:posOffset>0</wp:posOffset>
                      </wp:positionH>
                      <wp:positionV relativeFrom="paragraph">
                        <wp:posOffset>0</wp:posOffset>
                      </wp:positionV>
                      <wp:extent cx="76200" cy="180975"/>
                      <wp:effectExtent l="19050" t="0" r="19050" b="9525"/>
                      <wp:wrapNone/>
                      <wp:docPr id="4870" name="Text Box 4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0" o:spid="_x0000_s1026" type="#_x0000_t202" style="position:absolute;margin-left:0;margin-top:0;width:6pt;height:14.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2lV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ndpV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8768" behindDoc="0" locked="0" layoutInCell="1" allowOverlap="1" wp14:anchorId="44B328F5" wp14:editId="28370F07">
                      <wp:simplePos x="0" y="0"/>
                      <wp:positionH relativeFrom="column">
                        <wp:posOffset>0</wp:posOffset>
                      </wp:positionH>
                      <wp:positionV relativeFrom="paragraph">
                        <wp:posOffset>0</wp:posOffset>
                      </wp:positionV>
                      <wp:extent cx="76200" cy="180975"/>
                      <wp:effectExtent l="19050" t="0" r="19050" b="9525"/>
                      <wp:wrapNone/>
                      <wp:docPr id="4871" name="Text Box 4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1" o:spid="_x0000_s1026" type="#_x0000_t202" style="position:absolute;margin-left:0;margin-top:0;width:6pt;height:14.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9G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xD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kx/R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09792" behindDoc="0" locked="0" layoutInCell="1" allowOverlap="1" wp14:anchorId="698E56CA" wp14:editId="14A46D42">
                      <wp:simplePos x="0" y="0"/>
                      <wp:positionH relativeFrom="column">
                        <wp:posOffset>0</wp:posOffset>
                      </wp:positionH>
                      <wp:positionV relativeFrom="paragraph">
                        <wp:posOffset>0</wp:posOffset>
                      </wp:positionV>
                      <wp:extent cx="76200" cy="180975"/>
                      <wp:effectExtent l="19050" t="0" r="19050" b="9525"/>
                      <wp:wrapNone/>
                      <wp:docPr id="4872" name="Text Box 4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2" o:spid="_x0000_s1026" type="#_x0000_t202" style="position:absolute;margin-left:0;margin-top:0;width:6pt;height:14.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UVz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wj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CgFFc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0816" behindDoc="0" locked="0" layoutInCell="1" allowOverlap="1" wp14:anchorId="3D18583B" wp14:editId="69FDA11B">
                      <wp:simplePos x="0" y="0"/>
                      <wp:positionH relativeFrom="column">
                        <wp:posOffset>0</wp:posOffset>
                      </wp:positionH>
                      <wp:positionV relativeFrom="paragraph">
                        <wp:posOffset>0</wp:posOffset>
                      </wp:positionV>
                      <wp:extent cx="76200" cy="180975"/>
                      <wp:effectExtent l="19050" t="0" r="19050" b="9525"/>
                      <wp:wrapNone/>
                      <wp:docPr id="4873" name="Text Box 4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3" o:spid="_x0000_s1026" type="#_x0000_t202" style="position:absolute;margin-left:0;margin-top:0;width:6pt;height:14.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lNg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bM7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KjpTY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1840" behindDoc="0" locked="0" layoutInCell="1" allowOverlap="1" wp14:anchorId="0CA8850E" wp14:editId="3805104D">
                      <wp:simplePos x="0" y="0"/>
                      <wp:positionH relativeFrom="column">
                        <wp:posOffset>0</wp:posOffset>
                      </wp:positionH>
                      <wp:positionV relativeFrom="paragraph">
                        <wp:posOffset>0</wp:posOffset>
                      </wp:positionV>
                      <wp:extent cx="76200" cy="180975"/>
                      <wp:effectExtent l="19050" t="0" r="19050" b="9525"/>
                      <wp:wrapNone/>
                      <wp:docPr id="4874" name="Text Box 4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4" o:spid="_x0000_s1026" type="#_x0000_t202" style="position:absolute;margin-left:0;margin-top:0;width:6pt;height:14.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EZ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ypsxG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2864" behindDoc="0" locked="0" layoutInCell="1" allowOverlap="1" wp14:anchorId="386CDC4A" wp14:editId="434BDB86">
                      <wp:simplePos x="0" y="0"/>
                      <wp:positionH relativeFrom="column">
                        <wp:posOffset>0</wp:posOffset>
                      </wp:positionH>
                      <wp:positionV relativeFrom="paragraph">
                        <wp:posOffset>0</wp:posOffset>
                      </wp:positionV>
                      <wp:extent cx="76200" cy="180975"/>
                      <wp:effectExtent l="19050" t="0" r="19050" b="9525"/>
                      <wp:wrapNone/>
                      <wp:docPr id="4875" name="Text Box 4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5" o:spid="_x0000_s1026" type="#_x0000_t202" style="position:absolute;margin-left:0;margin-top:0;width:6pt;height:14.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OqgJwp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3888" behindDoc="0" locked="0" layoutInCell="1" allowOverlap="1" wp14:anchorId="14F9D0E1" wp14:editId="4ECF0FF8">
                      <wp:simplePos x="0" y="0"/>
                      <wp:positionH relativeFrom="column">
                        <wp:posOffset>0</wp:posOffset>
                      </wp:positionH>
                      <wp:positionV relativeFrom="paragraph">
                        <wp:posOffset>0</wp:posOffset>
                      </wp:positionV>
                      <wp:extent cx="76200" cy="180975"/>
                      <wp:effectExtent l="19050" t="0" r="19050" b="9525"/>
                      <wp:wrapNone/>
                      <wp:docPr id="4876" name="Text Box 4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6" o:spid="_x0000_s1026" type="#_x0000_t202" style="position:absolute;margin-left:0;margin-top:0;width:6pt;height:14.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R0/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nmM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u0dP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4912" behindDoc="0" locked="0" layoutInCell="1" allowOverlap="1" wp14:anchorId="5908F9C5" wp14:editId="4862E3D7">
                      <wp:simplePos x="0" y="0"/>
                      <wp:positionH relativeFrom="column">
                        <wp:posOffset>0</wp:posOffset>
                      </wp:positionH>
                      <wp:positionV relativeFrom="paragraph">
                        <wp:posOffset>0</wp:posOffset>
                      </wp:positionV>
                      <wp:extent cx="76200" cy="180975"/>
                      <wp:effectExtent l="19050" t="0" r="19050" b="9525"/>
                      <wp:wrapNone/>
                      <wp:docPr id="4877" name="Text Box 4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7" o:spid="_x0000_s1026" type="#_x0000_t202" style="position:absolute;margin-left:0;margin-top:0;width:6pt;height:14.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tYLL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5936" behindDoc="0" locked="0" layoutInCell="1" allowOverlap="1" wp14:anchorId="607F5001" wp14:editId="0F2D2B68">
                      <wp:simplePos x="0" y="0"/>
                      <wp:positionH relativeFrom="column">
                        <wp:posOffset>0</wp:posOffset>
                      </wp:positionH>
                      <wp:positionV relativeFrom="paragraph">
                        <wp:posOffset>0</wp:posOffset>
                      </wp:positionV>
                      <wp:extent cx="76200" cy="180975"/>
                      <wp:effectExtent l="19050" t="0" r="19050" b="9525"/>
                      <wp:wrapNone/>
                      <wp:docPr id="4878" name="Text Box 4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8" o:spid="_x0000_s1026" type="#_x0000_t202" style="position:absolute;margin-left:0;margin-top:0;width:6pt;height:14.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jN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q7Yz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6960" behindDoc="0" locked="0" layoutInCell="1" allowOverlap="1" wp14:anchorId="7DD0D002" wp14:editId="4EC8E638">
                      <wp:simplePos x="0" y="0"/>
                      <wp:positionH relativeFrom="column">
                        <wp:posOffset>0</wp:posOffset>
                      </wp:positionH>
                      <wp:positionV relativeFrom="paragraph">
                        <wp:posOffset>0</wp:posOffset>
                      </wp:positionV>
                      <wp:extent cx="76200" cy="180975"/>
                      <wp:effectExtent l="19050" t="0" r="19050" b="9525"/>
                      <wp:wrapNone/>
                      <wp:docPr id="4879" name="Text Box 4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79" o:spid="_x0000_s1026" type="#_x0000_t202" style="position:absolute;margin-left:0;margin-top:0;width:6pt;height:14.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c7e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x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pXO3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7984" behindDoc="0" locked="0" layoutInCell="1" allowOverlap="1" wp14:anchorId="6255E40D" wp14:editId="141ABF49">
                      <wp:simplePos x="0" y="0"/>
                      <wp:positionH relativeFrom="column">
                        <wp:posOffset>0</wp:posOffset>
                      </wp:positionH>
                      <wp:positionV relativeFrom="paragraph">
                        <wp:posOffset>0</wp:posOffset>
                      </wp:positionV>
                      <wp:extent cx="76200" cy="180975"/>
                      <wp:effectExtent l="19050" t="0" r="19050" b="9525"/>
                      <wp:wrapNone/>
                      <wp:docPr id="4880" name="Text Box 4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0" o:spid="_x0000_s1026" type="#_x0000_t202" style="position:absolute;margin-left:0;margin-top:0;width:6pt;height:14.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oL1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hI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IjTuChvS3rggv17SWjIcTqNpqOVfltb4L63&#10;tZGs4waej5Z3OU4uQSSzBtwI6lprCG/H+ZUUlv4vKaDd50Y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kaC9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19008" behindDoc="0" locked="0" layoutInCell="1" allowOverlap="1" wp14:anchorId="7F7C851B" wp14:editId="670B518B">
                      <wp:simplePos x="0" y="0"/>
                      <wp:positionH relativeFrom="column">
                        <wp:posOffset>0</wp:posOffset>
                      </wp:positionH>
                      <wp:positionV relativeFrom="paragraph">
                        <wp:posOffset>0</wp:posOffset>
                      </wp:positionV>
                      <wp:extent cx="76200" cy="180975"/>
                      <wp:effectExtent l="19050" t="0" r="19050" b="9525"/>
                      <wp:wrapNone/>
                      <wp:docPr id="4881" name="Text Box 4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1" o:spid="_x0000_s1026" type="#_x0000_t202" style="position:absolute;margin-left:0;margin-top:0;width:6pt;height:14.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ZTm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CQ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n2U5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0032" behindDoc="0" locked="0" layoutInCell="1" allowOverlap="1" wp14:anchorId="2D9381F6" wp14:editId="0EED75A4">
                      <wp:simplePos x="0" y="0"/>
                      <wp:positionH relativeFrom="column">
                        <wp:posOffset>0</wp:posOffset>
                      </wp:positionH>
                      <wp:positionV relativeFrom="paragraph">
                        <wp:posOffset>0</wp:posOffset>
                      </wp:positionV>
                      <wp:extent cx="76200" cy="180975"/>
                      <wp:effectExtent l="19050" t="0" r="19050" b="9525"/>
                      <wp:wrapNone/>
                      <wp:docPr id="4882" name="Text Box 4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2" o:spid="_x0000_s1026" type="#_x0000_t202" style="position:absolute;margin-left:0;margin-top:0;width:6pt;height:14.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K7T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CQ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CjCu0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1056" behindDoc="0" locked="0" layoutInCell="1" allowOverlap="1" wp14:anchorId="511B4819" wp14:editId="1EA9B5E9">
                      <wp:simplePos x="0" y="0"/>
                      <wp:positionH relativeFrom="column">
                        <wp:posOffset>0</wp:posOffset>
                      </wp:positionH>
                      <wp:positionV relativeFrom="paragraph">
                        <wp:posOffset>0</wp:posOffset>
                      </wp:positionV>
                      <wp:extent cx="76200" cy="180975"/>
                      <wp:effectExtent l="19050" t="0" r="19050" b="9525"/>
                      <wp:wrapNone/>
                      <wp:docPr id="4883" name="Text Box 4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3" o:spid="_x0000_s1026" type="#_x0000_t202" style="position:absolute;margin-left:0;margin-top:0;width:6pt;height:14.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7jA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fEd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Kgu4w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2080" behindDoc="0" locked="0" layoutInCell="1" allowOverlap="1" wp14:anchorId="7630743E" wp14:editId="3BE85267">
                      <wp:simplePos x="0" y="0"/>
                      <wp:positionH relativeFrom="column">
                        <wp:posOffset>0</wp:posOffset>
                      </wp:positionH>
                      <wp:positionV relativeFrom="paragraph">
                        <wp:posOffset>0</wp:posOffset>
                      </wp:positionV>
                      <wp:extent cx="76200" cy="180975"/>
                      <wp:effectExtent l="19050" t="0" r="19050" b="9525"/>
                      <wp:wrapNone/>
                      <wp:docPr id="4884" name="Text Box 4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4" o:spid="_x0000_s1026" type="#_x0000_t202" style="position:absolute;margin-left:0;margin-top:0;width:6pt;height:14.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q5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yqrau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3104" behindDoc="0" locked="0" layoutInCell="1" allowOverlap="1" wp14:anchorId="63E3541C" wp14:editId="231EB27B">
                      <wp:simplePos x="0" y="0"/>
                      <wp:positionH relativeFrom="column">
                        <wp:posOffset>0</wp:posOffset>
                      </wp:positionH>
                      <wp:positionV relativeFrom="paragraph">
                        <wp:posOffset>0</wp:posOffset>
                      </wp:positionV>
                      <wp:extent cx="76200" cy="180975"/>
                      <wp:effectExtent l="19050" t="0" r="19050" b="9525"/>
                      <wp:wrapNone/>
                      <wp:docPr id="4885" name="Text Box 4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5" o:spid="_x0000_s1026" type="#_x0000_t202" style="position:absolute;margin-left:0;margin-top:0;width:6pt;height:14.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yq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CR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6pHMq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4128" behindDoc="0" locked="0" layoutInCell="1" allowOverlap="1" wp14:anchorId="20E91BF0" wp14:editId="29E18102">
                      <wp:simplePos x="0" y="0"/>
                      <wp:positionH relativeFrom="column">
                        <wp:posOffset>0</wp:posOffset>
                      </wp:positionH>
                      <wp:positionV relativeFrom="paragraph">
                        <wp:posOffset>0</wp:posOffset>
                      </wp:positionV>
                      <wp:extent cx="76200" cy="180975"/>
                      <wp:effectExtent l="19050" t="0" r="19050" b="9525"/>
                      <wp:wrapNone/>
                      <wp:docPr id="4886" name="Text Box 4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6" o:spid="_x0000_s1026" type="#_x0000_t202" style="position:absolute;margin-left:0;margin-top:0;width:6pt;height:14.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Paf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iT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tz2n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5152" behindDoc="0" locked="0" layoutInCell="1" allowOverlap="1" wp14:anchorId="7D7A1EA2" wp14:editId="50F61FCA">
                      <wp:simplePos x="0" y="0"/>
                      <wp:positionH relativeFrom="column">
                        <wp:posOffset>0</wp:posOffset>
                      </wp:positionH>
                      <wp:positionV relativeFrom="paragraph">
                        <wp:posOffset>0</wp:posOffset>
                      </wp:positionV>
                      <wp:extent cx="76200" cy="180975"/>
                      <wp:effectExtent l="19050" t="0" r="19050" b="9525"/>
                      <wp:wrapNone/>
                      <wp:docPr id="4887" name="Text Box 4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7" o:spid="_x0000_s1026" type="#_x0000_t202" style="position:absolute;margin-left:0;margin-top:0;width:6pt;height:14.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CM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CR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ufgj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6176" behindDoc="0" locked="0" layoutInCell="1" allowOverlap="1" wp14:anchorId="4B240C38" wp14:editId="40F598FC">
                      <wp:simplePos x="0" y="0"/>
                      <wp:positionH relativeFrom="column">
                        <wp:posOffset>0</wp:posOffset>
                      </wp:positionH>
                      <wp:positionV relativeFrom="paragraph">
                        <wp:posOffset>0</wp:posOffset>
                      </wp:positionV>
                      <wp:extent cx="76200" cy="180975"/>
                      <wp:effectExtent l="19050" t="0" r="19050" b="9525"/>
                      <wp:wrapNone/>
                      <wp:docPr id="4888" name="Text Box 4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8" o:spid="_x0000_s1026" type="#_x0000_t202" style="position:absolute;margin-left:0;margin-top:0;width:6pt;height:14.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zNt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CS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oI4jYv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p8zb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7200" behindDoc="0" locked="0" layoutInCell="1" allowOverlap="1" wp14:anchorId="3929B087" wp14:editId="0F65F347">
                      <wp:simplePos x="0" y="0"/>
                      <wp:positionH relativeFrom="column">
                        <wp:posOffset>0</wp:posOffset>
                      </wp:positionH>
                      <wp:positionV relativeFrom="paragraph">
                        <wp:posOffset>0</wp:posOffset>
                      </wp:positionV>
                      <wp:extent cx="76200" cy="180975"/>
                      <wp:effectExtent l="19050" t="0" r="19050" b="9525"/>
                      <wp:wrapNone/>
                      <wp:docPr id="4889" name="Text Box 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89" o:spid="_x0000_s1026" type="#_x0000_t202" style="position:absolute;margin-left:0;margin-top:0;width:6pt;height:14.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CV+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CQ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qQlf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8224" behindDoc="0" locked="0" layoutInCell="1" allowOverlap="1" wp14:anchorId="12840804" wp14:editId="6E34445D">
                      <wp:simplePos x="0" y="0"/>
                      <wp:positionH relativeFrom="column">
                        <wp:posOffset>0</wp:posOffset>
                      </wp:positionH>
                      <wp:positionV relativeFrom="paragraph">
                        <wp:posOffset>0</wp:posOffset>
                      </wp:positionV>
                      <wp:extent cx="76200" cy="180975"/>
                      <wp:effectExtent l="19050" t="0" r="19050" b="9525"/>
                      <wp:wrapNone/>
                      <wp:docPr id="4890" name="Text Box 4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0" o:spid="_x0000_s1026" type="#_x0000_t202" style="position:absolute;margin-left:0;margin-top:0;width:6pt;height:14.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P/O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lI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IjTuChvS3rggv17SWjIcTqNpqOVfltb4L63&#10;tZGs4waej5Z3OU4uQSSzBtwI6lprCG/H+ZUUlv4vKaDd50Y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uXD/z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29248" behindDoc="0" locked="0" layoutInCell="1" allowOverlap="1" wp14:anchorId="48210738" wp14:editId="361EBE05">
                      <wp:simplePos x="0" y="0"/>
                      <wp:positionH relativeFrom="column">
                        <wp:posOffset>0</wp:posOffset>
                      </wp:positionH>
                      <wp:positionV relativeFrom="paragraph">
                        <wp:posOffset>0</wp:posOffset>
                      </wp:positionV>
                      <wp:extent cx="76200" cy="180975"/>
                      <wp:effectExtent l="19050" t="0" r="19050" b="9525"/>
                      <wp:wrapNone/>
                      <wp:docPr id="4891" name="Text Box 4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1" o:spid="_x0000_s1026" type="#_x0000_t202" style="position:absolute;margin-left:0;margin-top:0;width:6pt;height:14.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d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KQ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Uvp3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0272" behindDoc="0" locked="0" layoutInCell="1" allowOverlap="1" wp14:anchorId="649D9411" wp14:editId="0C46334F">
                      <wp:simplePos x="0" y="0"/>
                      <wp:positionH relativeFrom="column">
                        <wp:posOffset>0</wp:posOffset>
                      </wp:positionH>
                      <wp:positionV relativeFrom="paragraph">
                        <wp:posOffset>0</wp:posOffset>
                      </wp:positionV>
                      <wp:extent cx="76200" cy="180975"/>
                      <wp:effectExtent l="19050" t="0" r="19050" b="9525"/>
                      <wp:wrapNone/>
                      <wp:docPr id="4892" name="Text Box 4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2" o:spid="_x0000_s1026" type="#_x0000_t202" style="position:absolute;margin-left:0;margin-top:0;width:6pt;height:14.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tPo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KQ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bT6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1296" behindDoc="0" locked="0" layoutInCell="1" allowOverlap="1" wp14:anchorId="1D07C876" wp14:editId="4EA206E5">
                      <wp:simplePos x="0" y="0"/>
                      <wp:positionH relativeFrom="column">
                        <wp:posOffset>0</wp:posOffset>
                      </wp:positionH>
                      <wp:positionV relativeFrom="paragraph">
                        <wp:posOffset>0</wp:posOffset>
                      </wp:positionV>
                      <wp:extent cx="76200" cy="180975"/>
                      <wp:effectExtent l="19050" t="0" r="19050" b="9525"/>
                      <wp:wrapNone/>
                      <wp:docPr id="4893" name="Text Box 4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3" o:spid="_x0000_s1026" type="#_x0000_t202" style="position:absolute;margin-left:0;margin-top:0;width:6pt;height:14.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cX7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xckd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2T3F+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2320" behindDoc="0" locked="0" layoutInCell="1" allowOverlap="1" wp14:anchorId="53B29CFF" wp14:editId="063DC5FF">
                      <wp:simplePos x="0" y="0"/>
                      <wp:positionH relativeFrom="column">
                        <wp:posOffset>0</wp:posOffset>
                      </wp:positionH>
                      <wp:positionV relativeFrom="paragraph">
                        <wp:posOffset>0</wp:posOffset>
                      </wp:positionV>
                      <wp:extent cx="76200" cy="180975"/>
                      <wp:effectExtent l="19050" t="0" r="19050" b="9525"/>
                      <wp:wrapNone/>
                      <wp:docPr id="4894" name="Text Box 4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4" o:spid="_x0000_s1026" type="#_x0000_t202" style="position:absolute;margin-left:0;margin-top:0;width:6pt;height:14.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KeC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OZyng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3344" behindDoc="0" locked="0" layoutInCell="1" allowOverlap="1" wp14:anchorId="066822C8" wp14:editId="640B03BB">
                      <wp:simplePos x="0" y="0"/>
                      <wp:positionH relativeFrom="column">
                        <wp:posOffset>0</wp:posOffset>
                      </wp:positionH>
                      <wp:positionV relativeFrom="paragraph">
                        <wp:posOffset>0</wp:posOffset>
                      </wp:positionV>
                      <wp:extent cx="76200" cy="180975"/>
                      <wp:effectExtent l="19050" t="0" r="19050" b="9525"/>
                      <wp:wrapNone/>
                      <wp:docPr id="4895" name="Text Box 4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5" o:spid="_x0000_s1026" type="#_x0000_t202" style="position:absolute;margin-left:0;margin-top:0;width:6pt;height:14.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7GR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KR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Gaexk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4368" behindDoc="0" locked="0" layoutInCell="1" allowOverlap="1" wp14:anchorId="7A943B11" wp14:editId="23AAE3C7">
                      <wp:simplePos x="0" y="0"/>
                      <wp:positionH relativeFrom="column">
                        <wp:posOffset>0</wp:posOffset>
                      </wp:positionH>
                      <wp:positionV relativeFrom="paragraph">
                        <wp:posOffset>0</wp:posOffset>
                      </wp:positionV>
                      <wp:extent cx="76200" cy="180975"/>
                      <wp:effectExtent l="19050" t="0" r="19050" b="9525"/>
                      <wp:wrapNone/>
                      <wp:docPr id="4896" name="Text Box 4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6" o:spid="_x0000_s1026" type="#_x0000_t202" style="position:absolute;margin-left:0;margin-top:0;width:6pt;height:14.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ouk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kjT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eeqLp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5392" behindDoc="0" locked="0" layoutInCell="1" allowOverlap="1" wp14:anchorId="54653D79" wp14:editId="4AF43C9F">
                      <wp:simplePos x="0" y="0"/>
                      <wp:positionH relativeFrom="column">
                        <wp:posOffset>0</wp:posOffset>
                      </wp:positionH>
                      <wp:positionV relativeFrom="paragraph">
                        <wp:posOffset>0</wp:posOffset>
                      </wp:positionV>
                      <wp:extent cx="76200" cy="180975"/>
                      <wp:effectExtent l="19050" t="0" r="19050" b="9525"/>
                      <wp:wrapNone/>
                      <wp:docPr id="4897" name="Text Box 4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7" o:spid="_x0000_s1026" type="#_x0000_t202" style="position:absolute;margin-left:0;margin-top:0;width:6pt;height:14.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Z23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KR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WdGdt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6416" behindDoc="0" locked="0" layoutInCell="1" allowOverlap="1" wp14:anchorId="5A5B9646" wp14:editId="06A0F411">
                      <wp:simplePos x="0" y="0"/>
                      <wp:positionH relativeFrom="column">
                        <wp:posOffset>0</wp:posOffset>
                      </wp:positionH>
                      <wp:positionV relativeFrom="paragraph">
                        <wp:posOffset>0</wp:posOffset>
                      </wp:positionV>
                      <wp:extent cx="76200" cy="180975"/>
                      <wp:effectExtent l="19050" t="0" r="19050" b="9525"/>
                      <wp:wrapNone/>
                      <wp:docPr id="4898" name="Text Box 4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8" o:spid="_x0000_s1026" type="#_x0000_t202" style="position:absolute;margin-left:0;margin-top:0;width:6pt;height:14.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U5W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KS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oI4jYv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ualOV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7440" behindDoc="0" locked="0" layoutInCell="1" allowOverlap="1" wp14:anchorId="4A16F21D" wp14:editId="6D531148">
                      <wp:simplePos x="0" y="0"/>
                      <wp:positionH relativeFrom="column">
                        <wp:posOffset>0</wp:posOffset>
                      </wp:positionH>
                      <wp:positionV relativeFrom="paragraph">
                        <wp:posOffset>0</wp:posOffset>
                      </wp:positionV>
                      <wp:extent cx="76200" cy="180975"/>
                      <wp:effectExtent l="19050" t="0" r="19050" b="9525"/>
                      <wp:wrapNone/>
                      <wp:docPr id="4899" name="Text Box 4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899" o:spid="_x0000_s1026" type="#_x0000_t202" style="position:absolute;margin-left:0;margin-top:0;width:6pt;height:14.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lhF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KQ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ZJYR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8464" behindDoc="0" locked="0" layoutInCell="1" allowOverlap="1" wp14:anchorId="52F37C6E" wp14:editId="61F96B77">
                      <wp:simplePos x="0" y="0"/>
                      <wp:positionH relativeFrom="column">
                        <wp:posOffset>0</wp:posOffset>
                      </wp:positionH>
                      <wp:positionV relativeFrom="paragraph">
                        <wp:posOffset>0</wp:posOffset>
                      </wp:positionV>
                      <wp:extent cx="76200" cy="180975"/>
                      <wp:effectExtent l="19050" t="0" r="19050" b="9525"/>
                      <wp:wrapNone/>
                      <wp:docPr id="4900" name="Text Box 4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0" o:spid="_x0000_s1026" type="#_x0000_t202" style="position:absolute;margin-left:0;margin-top:0;width:6pt;height:14.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ADKZXR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39488" behindDoc="0" locked="0" layoutInCell="1" allowOverlap="1" wp14:anchorId="6A450BB9" wp14:editId="75DFB6C2">
                      <wp:simplePos x="0" y="0"/>
                      <wp:positionH relativeFrom="column">
                        <wp:posOffset>0</wp:posOffset>
                      </wp:positionH>
                      <wp:positionV relativeFrom="paragraph">
                        <wp:posOffset>0</wp:posOffset>
                      </wp:positionV>
                      <wp:extent cx="76200" cy="180975"/>
                      <wp:effectExtent l="19050" t="0" r="19050" b="9525"/>
                      <wp:wrapNone/>
                      <wp:docPr id="4901" name="Text Box 4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1" o:spid="_x0000_s1026" type="#_x0000_t202" style="position:absolute;margin-left:0;margin-top:0;width:6pt;height:14.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PC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xKDw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0512" behindDoc="0" locked="0" layoutInCell="1" allowOverlap="1" wp14:anchorId="36EBC2B9" wp14:editId="0D99F932">
                      <wp:simplePos x="0" y="0"/>
                      <wp:positionH relativeFrom="column">
                        <wp:posOffset>0</wp:posOffset>
                      </wp:positionH>
                      <wp:positionV relativeFrom="paragraph">
                        <wp:posOffset>0</wp:posOffset>
                      </wp:positionV>
                      <wp:extent cx="76200" cy="180975"/>
                      <wp:effectExtent l="19050" t="0" r="19050" b="9525"/>
                      <wp:wrapNone/>
                      <wp:docPr id="4902" name="Text Box 4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2" o:spid="_x0000_s1026" type="#_x0000_t202" style="position:absolute;margin-left:0;margin-top:0;width:6pt;height:14.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1+59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1536" behindDoc="0" locked="0" layoutInCell="1" allowOverlap="1" wp14:anchorId="107B0A46" wp14:editId="5B45D71A">
                      <wp:simplePos x="0" y="0"/>
                      <wp:positionH relativeFrom="column">
                        <wp:posOffset>0</wp:posOffset>
                      </wp:positionH>
                      <wp:positionV relativeFrom="paragraph">
                        <wp:posOffset>0</wp:posOffset>
                      </wp:positionV>
                      <wp:extent cx="76200" cy="180975"/>
                      <wp:effectExtent l="19050" t="0" r="19050" b="9525"/>
                      <wp:wrapNone/>
                      <wp:docPr id="4903" name="Text Box 4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3" o:spid="_x0000_s1026" type="#_x0000_t202" style="position:absolute;margin-left:0;margin-top:0;width:6pt;height:14.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Y2Sv5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2560" behindDoc="0" locked="0" layoutInCell="1" allowOverlap="1" wp14:anchorId="0EDB96E9" wp14:editId="1939257D">
                      <wp:simplePos x="0" y="0"/>
                      <wp:positionH relativeFrom="column">
                        <wp:posOffset>0</wp:posOffset>
                      </wp:positionH>
                      <wp:positionV relativeFrom="paragraph">
                        <wp:posOffset>0</wp:posOffset>
                      </wp:positionV>
                      <wp:extent cx="76200" cy="180975"/>
                      <wp:effectExtent l="19050" t="0" r="19050" b="9525"/>
                      <wp:wrapNone/>
                      <wp:docPr id="4904" name="Text Box 4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4" o:spid="_x0000_s1026" type="#_x0000_t202" style="position:absolute;margin-left:0;margin-top:0;width:6pt;height:14.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2d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g8XNn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3584" behindDoc="0" locked="0" layoutInCell="1" allowOverlap="1" wp14:anchorId="3BF1388C" wp14:editId="3013298D">
                      <wp:simplePos x="0" y="0"/>
                      <wp:positionH relativeFrom="column">
                        <wp:posOffset>0</wp:posOffset>
                      </wp:positionH>
                      <wp:positionV relativeFrom="paragraph">
                        <wp:posOffset>0</wp:posOffset>
                      </wp:positionV>
                      <wp:extent cx="76200" cy="180975"/>
                      <wp:effectExtent l="19050" t="0" r="19050" b="9525"/>
                      <wp:wrapNone/>
                      <wp:docPr id="4905" name="Text Box 4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5" o:spid="_x0000_s1026" type="#_x0000_t202" style="position:absolute;margin-left:0;margin-top:0;width:6pt;height:14.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O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o/7bj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4608" behindDoc="0" locked="0" layoutInCell="1" allowOverlap="1" wp14:anchorId="7DE26D01" wp14:editId="727CCA94">
                      <wp:simplePos x="0" y="0"/>
                      <wp:positionH relativeFrom="column">
                        <wp:posOffset>0</wp:posOffset>
                      </wp:positionH>
                      <wp:positionV relativeFrom="paragraph">
                        <wp:posOffset>0</wp:posOffset>
                      </wp:positionV>
                      <wp:extent cx="76200" cy="180975"/>
                      <wp:effectExtent l="19050" t="0" r="19050" b="9525"/>
                      <wp:wrapNone/>
                      <wp:docPr id="4906" name="Text Box 4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6" o:spid="_x0000_s1026" type="#_x0000_t202" style="position:absolute;margin-left:0;margin-top:0;width:6pt;height:14.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w7Phu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5632" behindDoc="0" locked="0" layoutInCell="1" allowOverlap="1" wp14:anchorId="67D2D0B9" wp14:editId="1D9E2F1D">
                      <wp:simplePos x="0" y="0"/>
                      <wp:positionH relativeFrom="column">
                        <wp:posOffset>0</wp:posOffset>
                      </wp:positionH>
                      <wp:positionV relativeFrom="paragraph">
                        <wp:posOffset>0</wp:posOffset>
                      </wp:positionV>
                      <wp:extent cx="76200" cy="180975"/>
                      <wp:effectExtent l="19050" t="0" r="19050" b="9525"/>
                      <wp:wrapNone/>
                      <wp:docPr id="4907" name="Text Box 4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7" o:spid="_x0000_s1026" type="#_x0000_t202" style="position:absolute;margin-left:0;margin-top:0;width:6pt;height:14.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PeoYg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44j3q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6656" behindDoc="0" locked="0" layoutInCell="1" allowOverlap="1" wp14:anchorId="131A85B2" wp14:editId="7B87BB7A">
                      <wp:simplePos x="0" y="0"/>
                      <wp:positionH relativeFrom="column">
                        <wp:posOffset>0</wp:posOffset>
                      </wp:positionH>
                      <wp:positionV relativeFrom="paragraph">
                        <wp:posOffset>0</wp:posOffset>
                      </wp:positionV>
                      <wp:extent cx="76200" cy="180975"/>
                      <wp:effectExtent l="19050" t="0" r="19050" b="9525"/>
                      <wp:wrapNone/>
                      <wp:docPr id="4908" name="Text Box 4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8" o:spid="_x0000_s1026" type="#_x0000_t202" style="position:absolute;margin-left:0;margin-top:0;width:6pt;height:14.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AD8CRJ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7680" behindDoc="0" locked="0" layoutInCell="1" allowOverlap="1" wp14:anchorId="50F74B0D" wp14:editId="3A070D49">
                      <wp:simplePos x="0" y="0"/>
                      <wp:positionH relativeFrom="column">
                        <wp:posOffset>0</wp:posOffset>
                      </wp:positionH>
                      <wp:positionV relativeFrom="paragraph">
                        <wp:posOffset>0</wp:posOffset>
                      </wp:positionV>
                      <wp:extent cx="76200" cy="180975"/>
                      <wp:effectExtent l="19050" t="0" r="19050" b="9525"/>
                      <wp:wrapNone/>
                      <wp:docPr id="4909" name="Text Box 4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09" o:spid="_x0000_s1026" type="#_x0000_t202" style="position:absolute;margin-left:0;margin-top:0;width:6pt;height:14.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8syW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8704" behindDoc="0" locked="0" layoutInCell="1" allowOverlap="1" wp14:anchorId="71A9746B" wp14:editId="0CE42A14">
                      <wp:simplePos x="0" y="0"/>
                      <wp:positionH relativeFrom="column">
                        <wp:posOffset>0</wp:posOffset>
                      </wp:positionH>
                      <wp:positionV relativeFrom="paragraph">
                        <wp:posOffset>0</wp:posOffset>
                      </wp:positionV>
                      <wp:extent cx="76200" cy="180975"/>
                      <wp:effectExtent l="19050" t="0" r="19050" b="9525"/>
                      <wp:wrapNone/>
                      <wp:docPr id="4910" name="Text Box 4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0" o:spid="_x0000_s1026" type="#_x0000_t202" style="position:absolute;margin-left:0;margin-top:0;width:6pt;height:14.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q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kM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IjTuChvS3rggv17SWjIcTqNpqOVfltb4L63&#10;tZGs4waej5Z3OU4uQSSzBtwI6lprCG/H+ZUUlv4vKaDd50Y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8B/o6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49728" behindDoc="0" locked="0" layoutInCell="1" allowOverlap="1" wp14:anchorId="2F724C0A" wp14:editId="4EDBD6C0">
                      <wp:simplePos x="0" y="0"/>
                      <wp:positionH relativeFrom="column">
                        <wp:posOffset>0</wp:posOffset>
                      </wp:positionH>
                      <wp:positionV relativeFrom="paragraph">
                        <wp:posOffset>0</wp:posOffset>
                      </wp:positionV>
                      <wp:extent cx="76200" cy="180975"/>
                      <wp:effectExtent l="19050" t="0" r="19050" b="9525"/>
                      <wp:wrapNone/>
                      <wp:docPr id="4911" name="Text Box 4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1" o:spid="_x0000_s1026" type="#_x0000_t202" style="position:absolute;margin-left:0;margin-top:0;width:6pt;height:14.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P75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Y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0CT++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0752" behindDoc="0" locked="0" layoutInCell="1" allowOverlap="1" wp14:anchorId="0A4406B6" wp14:editId="6EC21BD4">
                      <wp:simplePos x="0" y="0"/>
                      <wp:positionH relativeFrom="column">
                        <wp:posOffset>0</wp:posOffset>
                      </wp:positionH>
                      <wp:positionV relativeFrom="paragraph">
                        <wp:posOffset>0</wp:posOffset>
                      </wp:positionV>
                      <wp:extent cx="76200" cy="180975"/>
                      <wp:effectExtent l="19050" t="0" r="19050" b="9525"/>
                      <wp:wrapNone/>
                      <wp:docPr id="4912" name="Text Box 4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2" o:spid="_x0000_s1026" type="#_x0000_t202" style="position:absolute;margin-left:0;margin-top:0;width:6pt;height:14.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TM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Y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sGnEz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1776" behindDoc="0" locked="0" layoutInCell="1" allowOverlap="1" wp14:anchorId="04B9EA76" wp14:editId="6B64719A">
                      <wp:simplePos x="0" y="0"/>
                      <wp:positionH relativeFrom="column">
                        <wp:posOffset>0</wp:posOffset>
                      </wp:positionH>
                      <wp:positionV relativeFrom="paragraph">
                        <wp:posOffset>0</wp:posOffset>
                      </wp:positionV>
                      <wp:extent cx="76200" cy="180975"/>
                      <wp:effectExtent l="19050" t="0" r="19050" b="9525"/>
                      <wp:wrapNone/>
                      <wp:docPr id="4913" name="Text Box 4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3" o:spid="_x0000_s1026" type="#_x0000_t202" style="position:absolute;margin-left:0;margin-top:0;width:6pt;height:14.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Lf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eEd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kFLS3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2800" behindDoc="0" locked="0" layoutInCell="1" allowOverlap="1" wp14:anchorId="1A1384B1" wp14:editId="79D64513">
                      <wp:simplePos x="0" y="0"/>
                      <wp:positionH relativeFrom="column">
                        <wp:posOffset>0</wp:posOffset>
                      </wp:positionH>
                      <wp:positionV relativeFrom="paragraph">
                        <wp:posOffset>0</wp:posOffset>
                      </wp:positionV>
                      <wp:extent cx="76200" cy="180975"/>
                      <wp:effectExtent l="19050" t="0" r="19050" b="9525"/>
                      <wp:wrapNone/>
                      <wp:docPr id="4914" name="Text Box 4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4" o:spid="_x0000_s1026" type="#_x0000_t202" style="position:absolute;margin-left:0;margin-top:0;width:6pt;height:14.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7Cm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cPOwp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3824" behindDoc="0" locked="0" layoutInCell="1" allowOverlap="1" wp14:anchorId="20CE0D31" wp14:editId="1BDCE76C">
                      <wp:simplePos x="0" y="0"/>
                      <wp:positionH relativeFrom="column">
                        <wp:posOffset>0</wp:posOffset>
                      </wp:positionH>
                      <wp:positionV relativeFrom="paragraph">
                        <wp:posOffset>0</wp:posOffset>
                      </wp:positionV>
                      <wp:extent cx="76200" cy="180975"/>
                      <wp:effectExtent l="19050" t="0" r="19050" b="9525"/>
                      <wp:wrapNone/>
                      <wp:docPr id="4915" name="Text Box 4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5" o:spid="_x0000_s1026" type="#_x0000_t202" style="position:absolute;margin-left:0;margin-top:0;width:6pt;height:14.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Ka1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Z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UMimt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4848" behindDoc="0" locked="0" layoutInCell="1" allowOverlap="1" wp14:anchorId="0E0C1258" wp14:editId="00287817">
                      <wp:simplePos x="0" y="0"/>
                      <wp:positionH relativeFrom="column">
                        <wp:posOffset>0</wp:posOffset>
                      </wp:positionH>
                      <wp:positionV relativeFrom="paragraph">
                        <wp:posOffset>0</wp:posOffset>
                      </wp:positionV>
                      <wp:extent cx="76200" cy="180975"/>
                      <wp:effectExtent l="19050" t="0" r="19050" b="9525"/>
                      <wp:wrapNone/>
                      <wp:docPr id="4916" name="Text Box 4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6" o:spid="_x0000_s1026" type="#_x0000_t202" style="position:absolute;margin-left:0;margin-top:0;width:6pt;height:14.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yA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jD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IWcg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5872" behindDoc="0" locked="0" layoutInCell="1" allowOverlap="1" wp14:anchorId="5B7C61DB" wp14:editId="4DC2FA01">
                      <wp:simplePos x="0" y="0"/>
                      <wp:positionH relativeFrom="column">
                        <wp:posOffset>0</wp:posOffset>
                      </wp:positionH>
                      <wp:positionV relativeFrom="paragraph">
                        <wp:posOffset>0</wp:posOffset>
                      </wp:positionV>
                      <wp:extent cx="76200" cy="180975"/>
                      <wp:effectExtent l="19050" t="0" r="19050" b="9525"/>
                      <wp:wrapNone/>
                      <wp:docPr id="4917" name="Text Box 4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7" o:spid="_x0000_s1026" type="#_x0000_t202" style="position:absolute;margin-left:0;margin-top:0;width:6pt;height:14.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oqT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Z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EL6Kk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6896" behindDoc="0" locked="0" layoutInCell="1" allowOverlap="1" wp14:anchorId="662D8743" wp14:editId="7BAB153D">
                      <wp:simplePos x="0" y="0"/>
                      <wp:positionH relativeFrom="column">
                        <wp:posOffset>0</wp:posOffset>
                      </wp:positionH>
                      <wp:positionV relativeFrom="paragraph">
                        <wp:posOffset>0</wp:posOffset>
                      </wp:positionV>
                      <wp:extent cx="76200" cy="180975"/>
                      <wp:effectExtent l="19050" t="0" r="19050" b="9525"/>
                      <wp:wrapNone/>
                      <wp:docPr id="4918" name="Text Box 4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8" o:spid="_x0000_s1026" type="#_x0000_t202" style="position:absolute;margin-left:0;margin-top:0;width:6pt;height:14.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lly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a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oI4jYv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8MZZc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7920" behindDoc="0" locked="0" layoutInCell="1" allowOverlap="1" wp14:anchorId="4EAB6E73" wp14:editId="21B8FE95">
                      <wp:simplePos x="0" y="0"/>
                      <wp:positionH relativeFrom="column">
                        <wp:posOffset>0</wp:posOffset>
                      </wp:positionH>
                      <wp:positionV relativeFrom="paragraph">
                        <wp:posOffset>0</wp:posOffset>
                      </wp:positionV>
                      <wp:extent cx="76200" cy="180975"/>
                      <wp:effectExtent l="19050" t="0" r="19050" b="9525"/>
                      <wp:wrapNone/>
                      <wp:docPr id="4919" name="Text Box 4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19" o:spid="_x0000_s1026" type="#_x0000_t202" style="position:absolute;margin-left:0;margin-top:0;width:6pt;height:14.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9h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IY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0P1PY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8944" behindDoc="0" locked="0" layoutInCell="1" allowOverlap="1" wp14:anchorId="3AB858F4" wp14:editId="4D396267">
                      <wp:simplePos x="0" y="0"/>
                      <wp:positionH relativeFrom="column">
                        <wp:posOffset>0</wp:posOffset>
                      </wp:positionH>
                      <wp:positionV relativeFrom="paragraph">
                        <wp:posOffset>0</wp:posOffset>
                      </wp:positionV>
                      <wp:extent cx="76200" cy="180975"/>
                      <wp:effectExtent l="19050" t="0" r="19050" b="9525"/>
                      <wp:wrapNone/>
                      <wp:docPr id="4920" name="Text Box 4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0" o:spid="_x0000_s1026" type="#_x0000_t202" style="position:absolute;margin-left:0;margin-top:0;width:6pt;height:14.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n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iM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IjTuChvS3rggv17SWjIcTqNpqOVfltb4L63&#10;tZGs4waej5Z3OU4uQSSzBtwI6lprCG/H+ZUUlv4vKaDd50Y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5URvp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59968" behindDoc="0" locked="0" layoutInCell="1" allowOverlap="1" wp14:anchorId="4816448F" wp14:editId="1950EFCD">
                      <wp:simplePos x="0" y="0"/>
                      <wp:positionH relativeFrom="column">
                        <wp:posOffset>0</wp:posOffset>
                      </wp:positionH>
                      <wp:positionV relativeFrom="paragraph">
                        <wp:posOffset>0</wp:posOffset>
                      </wp:positionV>
                      <wp:extent cx="76200" cy="180975"/>
                      <wp:effectExtent l="19050" t="0" r="19050" b="9525"/>
                      <wp:wrapNone/>
                      <wp:docPr id="4921" name="Text Box 4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1" o:spid="_x0000_s1026" type="#_x0000_t202" style="position:absolute;margin-left:0;margin-top:0;width:6pt;height:14.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3m0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Y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xX95t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0992" behindDoc="0" locked="0" layoutInCell="1" allowOverlap="1" wp14:anchorId="620231F8" wp14:editId="0943D61B">
                      <wp:simplePos x="0" y="0"/>
                      <wp:positionH relativeFrom="column">
                        <wp:posOffset>0</wp:posOffset>
                      </wp:positionH>
                      <wp:positionV relativeFrom="paragraph">
                        <wp:posOffset>0</wp:posOffset>
                      </wp:positionV>
                      <wp:extent cx="76200" cy="180975"/>
                      <wp:effectExtent l="19050" t="0" r="19050" b="9525"/>
                      <wp:wrapNone/>
                      <wp:docPr id="4922" name="Text Box 4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2" o:spid="_x0000_s1026" type="#_x0000_t202" style="position:absolute;margin-left:0;margin-top:0;width:6pt;height:14.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kOB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Y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TJDg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2016" behindDoc="0" locked="0" layoutInCell="1" allowOverlap="1" wp14:anchorId="739F95FB" wp14:editId="4C49A642">
                      <wp:simplePos x="0" y="0"/>
                      <wp:positionH relativeFrom="column">
                        <wp:posOffset>0</wp:posOffset>
                      </wp:positionH>
                      <wp:positionV relativeFrom="paragraph">
                        <wp:posOffset>0</wp:posOffset>
                      </wp:positionV>
                      <wp:extent cx="76200" cy="180975"/>
                      <wp:effectExtent l="19050" t="0" r="19050" b="9525"/>
                      <wp:wrapNone/>
                      <wp:docPr id="4923" name="Text Box 4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3" o:spid="_x0000_s1026" type="#_x0000_t202" style="position:absolute;margin-left:0;margin-top:0;width:6pt;height:14.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VWS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1l0jZ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IUJVZJ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3040" behindDoc="0" locked="0" layoutInCell="1" allowOverlap="1" wp14:anchorId="7398CEAE" wp14:editId="483DD422">
                      <wp:simplePos x="0" y="0"/>
                      <wp:positionH relativeFrom="column">
                        <wp:posOffset>0</wp:posOffset>
                      </wp:positionH>
                      <wp:positionV relativeFrom="paragraph">
                        <wp:posOffset>0</wp:posOffset>
                      </wp:positionV>
                      <wp:extent cx="76200" cy="180975"/>
                      <wp:effectExtent l="19050" t="0" r="19050" b="9525"/>
                      <wp:wrapNone/>
                      <wp:docPr id="4924" name="Text Box 4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4" o:spid="_x0000_s1026" type="#_x0000_t202" style="position:absolute;margin-left:0;margin-top:0;width:6pt;height:14.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Zag36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4064" behindDoc="0" locked="0" layoutInCell="1" allowOverlap="1" wp14:anchorId="25BF7A06" wp14:editId="3DB90AFA">
                      <wp:simplePos x="0" y="0"/>
                      <wp:positionH relativeFrom="column">
                        <wp:posOffset>0</wp:posOffset>
                      </wp:positionH>
                      <wp:positionV relativeFrom="paragraph">
                        <wp:posOffset>0</wp:posOffset>
                      </wp:positionV>
                      <wp:extent cx="76200" cy="180975"/>
                      <wp:effectExtent l="19050" t="0" r="19050" b="9525"/>
                      <wp:wrapNone/>
                      <wp:docPr id="4925" name="Text Box 4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5" o:spid="_x0000_s1026" type="#_x0000_t202" style="position:absolute;margin-left:0;margin-top:0;width:6pt;height:14.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H4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Z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4DtH57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RZMh+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5088" behindDoc="0" locked="0" layoutInCell="1" allowOverlap="1" wp14:anchorId="7B518213" wp14:editId="00F80AB8">
                      <wp:simplePos x="0" y="0"/>
                      <wp:positionH relativeFrom="column">
                        <wp:posOffset>0</wp:posOffset>
                      </wp:positionH>
                      <wp:positionV relativeFrom="paragraph">
                        <wp:posOffset>0</wp:posOffset>
                      </wp:positionV>
                      <wp:extent cx="76200" cy="180975"/>
                      <wp:effectExtent l="19050" t="0" r="19050" b="9525"/>
                      <wp:wrapNone/>
                      <wp:docPr id="4926" name="Text Box 4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6" o:spid="_x0000_s1026" type="#_x0000_t202" style="position:absolute;margin-left:0;margin-top:0;width:6pt;height:14.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Jd4bz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6112" behindDoc="0" locked="0" layoutInCell="1" allowOverlap="1" wp14:anchorId="48100831" wp14:editId="2A1711C6">
                      <wp:simplePos x="0" y="0"/>
                      <wp:positionH relativeFrom="column">
                        <wp:posOffset>0</wp:posOffset>
                      </wp:positionH>
                      <wp:positionV relativeFrom="paragraph">
                        <wp:posOffset>0</wp:posOffset>
                      </wp:positionV>
                      <wp:extent cx="76200" cy="180975"/>
                      <wp:effectExtent l="19050" t="0" r="19050" b="9525"/>
                      <wp:wrapNone/>
                      <wp:docPr id="4927" name="Text Box 4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7" o:spid="_x0000_s1026" type="#_x0000_t202" style="position:absolute;margin-left:0;margin-top:0;width:6pt;height:14.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Q3e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Z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BeUN3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7136" behindDoc="0" locked="0" layoutInCell="1" allowOverlap="1" wp14:anchorId="0A605420" wp14:editId="2C87F684">
                      <wp:simplePos x="0" y="0"/>
                      <wp:positionH relativeFrom="column">
                        <wp:posOffset>0</wp:posOffset>
                      </wp:positionH>
                      <wp:positionV relativeFrom="paragraph">
                        <wp:posOffset>0</wp:posOffset>
                      </wp:positionV>
                      <wp:extent cx="76200" cy="180975"/>
                      <wp:effectExtent l="19050" t="0" r="19050" b="9525"/>
                      <wp:wrapNone/>
                      <wp:docPr id="4928" name="Text Box 4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8" o:spid="_x0000_s1026" type="#_x0000_t202" style="position:absolute;margin-left:0;margin-top:0;width:6pt;height:14.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4/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a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oI4jYv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5Z3eP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8160" behindDoc="0" locked="0" layoutInCell="1" allowOverlap="1" wp14:anchorId="2B19B0A8" wp14:editId="139AF91F">
                      <wp:simplePos x="0" y="0"/>
                      <wp:positionH relativeFrom="column">
                        <wp:posOffset>0</wp:posOffset>
                      </wp:positionH>
                      <wp:positionV relativeFrom="paragraph">
                        <wp:posOffset>0</wp:posOffset>
                      </wp:positionV>
                      <wp:extent cx="76200" cy="180975"/>
                      <wp:effectExtent l="19050" t="0" r="19050" b="9525"/>
                      <wp:wrapNone/>
                      <wp:docPr id="4929" name="Text Box 4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29" o:spid="_x0000_s1026" type="#_x0000_t202" style="position:absolute;margin-left:0;margin-top:0;width:6pt;height:14.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sgs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Y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iNC7KW0oPXLB/p4SGHKfTaDpa6bfcAve9&#10;5Uayjht4Plre5Ti5BJHMGnAjqJPWEN6O86tW2PJ/tQLkPgvt7GodOnp1K+nxUZ1tDHfQHTq9F/aS&#10;X//D/Pp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xabIL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69184" behindDoc="0" locked="0" layoutInCell="1" allowOverlap="1" wp14:anchorId="1A646DB0" wp14:editId="19D0AC0B">
                      <wp:simplePos x="0" y="0"/>
                      <wp:positionH relativeFrom="column">
                        <wp:posOffset>0</wp:posOffset>
                      </wp:positionH>
                      <wp:positionV relativeFrom="paragraph">
                        <wp:posOffset>0</wp:posOffset>
                      </wp:positionV>
                      <wp:extent cx="76200" cy="180975"/>
                      <wp:effectExtent l="19050" t="0" r="19050" b="9525"/>
                      <wp:wrapNone/>
                      <wp:docPr id="4930" name="Text Box 4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0" o:spid="_x0000_s1026" type="#_x0000_t202" style="position:absolute;margin-left:0;margin-top:0;width:6pt;height:14.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nISn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0208" behindDoc="0" locked="0" layoutInCell="1" allowOverlap="1" wp14:anchorId="37AC1CA6" wp14:editId="60D3D8A8">
                      <wp:simplePos x="0" y="0"/>
                      <wp:positionH relativeFrom="column">
                        <wp:posOffset>0</wp:posOffset>
                      </wp:positionH>
                      <wp:positionV relativeFrom="paragraph">
                        <wp:posOffset>0</wp:posOffset>
                      </wp:positionV>
                      <wp:extent cx="76200" cy="180975"/>
                      <wp:effectExtent l="19050" t="0" r="19050" b="9525"/>
                      <wp:wrapNone/>
                      <wp:docPr id="4931" name="Text Box 4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1" o:spid="_x0000_s1026" type="#_x0000_t202" style="position:absolute;margin-left:0;margin-top:0;width:6pt;height:14.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QSP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Xch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NkkEj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1232" behindDoc="0" locked="0" layoutInCell="1" allowOverlap="1" wp14:anchorId="32361C9B" wp14:editId="60F43DD3">
                      <wp:simplePos x="0" y="0"/>
                      <wp:positionH relativeFrom="column">
                        <wp:posOffset>0</wp:posOffset>
                      </wp:positionH>
                      <wp:positionV relativeFrom="paragraph">
                        <wp:posOffset>0</wp:posOffset>
                      </wp:positionV>
                      <wp:extent cx="76200" cy="180975"/>
                      <wp:effectExtent l="19050" t="0" r="19050" b="9525"/>
                      <wp:wrapNone/>
                      <wp:docPr id="4932" name="Text Box 4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2" o:spid="_x0000_s1026" type="#_x0000_t202" style="position:absolute;margin-left:0;margin-top:0;width:6pt;height:14.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D66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9l1hJ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FYEPrp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2256" behindDoc="0" locked="0" layoutInCell="1" allowOverlap="1" wp14:anchorId="08CA261A" wp14:editId="4E24760E">
                      <wp:simplePos x="0" y="0"/>
                      <wp:positionH relativeFrom="column">
                        <wp:posOffset>0</wp:posOffset>
                      </wp:positionH>
                      <wp:positionV relativeFrom="paragraph">
                        <wp:posOffset>0</wp:posOffset>
                      </wp:positionV>
                      <wp:extent cx="76200" cy="180975"/>
                      <wp:effectExtent l="19050" t="0" r="19050" b="9525"/>
                      <wp:wrapNone/>
                      <wp:docPr id="4933" name="Text Box 4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3" o:spid="_x0000_s1026" type="#_x0000_t202" style="position:absolute;margin-left:0;margin-top:0;width:6pt;height:14.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dj8oq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3280" behindDoc="0" locked="0" layoutInCell="1" allowOverlap="1" wp14:anchorId="7A092615" wp14:editId="4C06E72B">
                      <wp:simplePos x="0" y="0"/>
                      <wp:positionH relativeFrom="column">
                        <wp:posOffset>0</wp:posOffset>
                      </wp:positionH>
                      <wp:positionV relativeFrom="paragraph">
                        <wp:posOffset>0</wp:posOffset>
                      </wp:positionV>
                      <wp:extent cx="76200" cy="180975"/>
                      <wp:effectExtent l="19050" t="0" r="19050" b="9525"/>
                      <wp:wrapNone/>
                      <wp:docPr id="4934" name="Text Box 4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4" o:spid="_x0000_s1026" type="#_x0000_t202" style="position:absolute;margin-left:0;margin-top:0;width:6pt;height:14.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lp5K0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4304" behindDoc="0" locked="0" layoutInCell="1" allowOverlap="1" wp14:anchorId="71BD5896" wp14:editId="07FC747F">
                      <wp:simplePos x="0" y="0"/>
                      <wp:positionH relativeFrom="column">
                        <wp:posOffset>0</wp:posOffset>
                      </wp:positionH>
                      <wp:positionV relativeFrom="paragraph">
                        <wp:posOffset>0</wp:posOffset>
                      </wp:positionV>
                      <wp:extent cx="76200" cy="180975"/>
                      <wp:effectExtent l="19050" t="0" r="19050" b="9525"/>
                      <wp:wrapNone/>
                      <wp:docPr id="4935" name="Text Box 4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5" o:spid="_x0000_s1026" type="#_x0000_t202" style="position:absolute;margin-left:0;margin-top:0;width:6pt;height:14.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VzD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XcT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tqVcw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5328" behindDoc="0" locked="0" layoutInCell="1" allowOverlap="1" wp14:anchorId="5F22D1E0" wp14:editId="55DA77D5">
                      <wp:simplePos x="0" y="0"/>
                      <wp:positionH relativeFrom="column">
                        <wp:posOffset>0</wp:posOffset>
                      </wp:positionH>
                      <wp:positionV relativeFrom="paragraph">
                        <wp:posOffset>0</wp:posOffset>
                      </wp:positionV>
                      <wp:extent cx="76200" cy="180975"/>
                      <wp:effectExtent l="19050" t="0" r="19050" b="9525"/>
                      <wp:wrapNone/>
                      <wp:docPr id="4936" name="Text Box 4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6" o:spid="_x0000_s1026" type="#_x0000_t202" style="position:absolute;margin-left:0;margin-top:0;width:6pt;height:14.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Gb2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9l1gp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NboZvZ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6352" behindDoc="0" locked="0" layoutInCell="1" allowOverlap="1" wp14:anchorId="1D7FF8EB" wp14:editId="517D223E">
                      <wp:simplePos x="0" y="0"/>
                      <wp:positionH relativeFrom="column">
                        <wp:posOffset>0</wp:posOffset>
                      </wp:positionH>
                      <wp:positionV relativeFrom="paragraph">
                        <wp:posOffset>0</wp:posOffset>
                      </wp:positionV>
                      <wp:extent cx="76200" cy="180975"/>
                      <wp:effectExtent l="19050" t="0" r="19050" b="9525"/>
                      <wp:wrapNone/>
                      <wp:docPr id="4937" name="Text Box 4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7" o:spid="_x0000_s1026" type="#_x0000_t202" style="position:absolute;margin-left:0;margin-top:0;width:6pt;height:14.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3Dl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Xcz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9tNw5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7376" behindDoc="0" locked="0" layoutInCell="1" allowOverlap="1" wp14:anchorId="763C4E70" wp14:editId="029A16CD">
                      <wp:simplePos x="0" y="0"/>
                      <wp:positionH relativeFrom="column">
                        <wp:posOffset>0</wp:posOffset>
                      </wp:positionH>
                      <wp:positionV relativeFrom="paragraph">
                        <wp:posOffset>0</wp:posOffset>
                      </wp:positionV>
                      <wp:extent cx="76200" cy="180975"/>
                      <wp:effectExtent l="19050" t="0" r="19050" b="9525"/>
                      <wp:wrapNone/>
                      <wp:docPr id="4938" name="Text Box 4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8" o:spid="_x0000_s1026" type="#_x0000_t202" style="position:absolute;margin-left:0;margin-top:0;width:6pt;height:14.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6ME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qujB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8400" behindDoc="0" locked="0" layoutInCell="1" allowOverlap="1" wp14:anchorId="240F5593" wp14:editId="7B52A0F8">
                      <wp:simplePos x="0" y="0"/>
                      <wp:positionH relativeFrom="column">
                        <wp:posOffset>0</wp:posOffset>
                      </wp:positionH>
                      <wp:positionV relativeFrom="paragraph">
                        <wp:posOffset>0</wp:posOffset>
                      </wp:positionV>
                      <wp:extent cx="76200" cy="180975"/>
                      <wp:effectExtent l="19050" t="0" r="19050" b="9525"/>
                      <wp:wrapNone/>
                      <wp:docPr id="4939" name="Text Box 4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39" o:spid="_x0000_s1026" type="#_x0000_t202" style="position:absolute;margin-left:0;margin-top:0;width:6pt;height:14.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LUX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XcJ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2iJMqLW0obLti/U0J9hpPJeDJY6bfcAve9&#10;50bSlht4PhreZji+BJHUGnAtqJPWEN4M86tW2PJ/tQLkPgvt7GodOnh1K+nxSZ1tDHfQHTq9F/aS&#10;X//D/PpVW/w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NpC1F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79424" behindDoc="0" locked="0" layoutInCell="1" allowOverlap="1" wp14:anchorId="23592E1A" wp14:editId="2F4A5CC9">
                      <wp:simplePos x="0" y="0"/>
                      <wp:positionH relativeFrom="column">
                        <wp:posOffset>0</wp:posOffset>
                      </wp:positionH>
                      <wp:positionV relativeFrom="paragraph">
                        <wp:posOffset>0</wp:posOffset>
                      </wp:positionV>
                      <wp:extent cx="76200" cy="180975"/>
                      <wp:effectExtent l="19050" t="0" r="19050" b="9525"/>
                      <wp:wrapNone/>
                      <wp:docPr id="4940" name="Text Box 4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0" o:spid="_x0000_s1026" type="#_x0000_t202" style="position:absolute;margin-left:0;margin-top:0;width:6pt;height:14.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mE8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z/JhP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0448" behindDoc="0" locked="0" layoutInCell="1" allowOverlap="1" wp14:anchorId="026745F3" wp14:editId="4EF31BB9">
                      <wp:simplePos x="0" y="0"/>
                      <wp:positionH relativeFrom="column">
                        <wp:posOffset>0</wp:posOffset>
                      </wp:positionH>
                      <wp:positionV relativeFrom="paragraph">
                        <wp:posOffset>0</wp:posOffset>
                      </wp:positionV>
                      <wp:extent cx="76200" cy="180975"/>
                      <wp:effectExtent l="19050" t="0" r="19050" b="9525"/>
                      <wp:wrapNone/>
                      <wp:docPr id="4941" name="Text Box 4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1" o:spid="_x0000_s1026" type="#_x0000_t202" style="position:absolute;margin-left:0;margin-top:0;width:6pt;height:14.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cv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Yh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ABUV5S+mBC/bvlNCQ43QaT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78l3L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1472" behindDoc="0" locked="0" layoutInCell="1" allowOverlap="1" wp14:anchorId="196AC630" wp14:editId="3041D22A">
                      <wp:simplePos x="0" y="0"/>
                      <wp:positionH relativeFrom="column">
                        <wp:posOffset>0</wp:posOffset>
                      </wp:positionH>
                      <wp:positionV relativeFrom="paragraph">
                        <wp:posOffset>0</wp:posOffset>
                      </wp:positionV>
                      <wp:extent cx="76200" cy="180975"/>
                      <wp:effectExtent l="19050" t="0" r="19050" b="9525"/>
                      <wp:wrapNone/>
                      <wp:docPr id="4942" name="Text Box 4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2" o:spid="_x0000_s1026" type="#_x0000_t202" style="position:absolute;margin-left:0;margin-top:0;width:6pt;height:14.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E0a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YR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ABUV5S+mBC/bvlNCQ43QaT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j4RNG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2496" behindDoc="0" locked="0" layoutInCell="1" allowOverlap="1" wp14:anchorId="720FC5B1" wp14:editId="62200824">
                      <wp:simplePos x="0" y="0"/>
                      <wp:positionH relativeFrom="column">
                        <wp:posOffset>0</wp:posOffset>
                      </wp:positionH>
                      <wp:positionV relativeFrom="paragraph">
                        <wp:posOffset>0</wp:posOffset>
                      </wp:positionV>
                      <wp:extent cx="76200" cy="180975"/>
                      <wp:effectExtent l="19050" t="0" r="19050" b="9525"/>
                      <wp:wrapNone/>
                      <wp:docPr id="4943" name="Text Box 4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3" o:spid="_x0000_s1026" type="#_x0000_t202" style="position:absolute;margin-left:0;margin-top:0;width:6pt;height:14.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1sJ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r79bC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3520" behindDoc="0" locked="0" layoutInCell="1" allowOverlap="1" wp14:anchorId="523D7292" wp14:editId="1A613F8F">
                      <wp:simplePos x="0" y="0"/>
                      <wp:positionH relativeFrom="column">
                        <wp:posOffset>0</wp:posOffset>
                      </wp:positionH>
                      <wp:positionV relativeFrom="paragraph">
                        <wp:posOffset>0</wp:posOffset>
                      </wp:positionV>
                      <wp:extent cx="76200" cy="180975"/>
                      <wp:effectExtent l="19050" t="0" r="19050" b="9525"/>
                      <wp:wrapNone/>
                      <wp:docPr id="4944" name="Text Box 4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4" o:spid="_x0000_s1026" type="#_x0000_t202" style="position:absolute;margin-left:0;margin-top:0;width:6pt;height:14.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jlw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Yx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ABUV5S+mBC/bvlNCQ43QaT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Tx45c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4544" behindDoc="0" locked="0" layoutInCell="1" allowOverlap="1" wp14:anchorId="0A9157E9" wp14:editId="04E6409E">
                      <wp:simplePos x="0" y="0"/>
                      <wp:positionH relativeFrom="column">
                        <wp:posOffset>0</wp:posOffset>
                      </wp:positionH>
                      <wp:positionV relativeFrom="paragraph">
                        <wp:posOffset>0</wp:posOffset>
                      </wp:positionV>
                      <wp:extent cx="76200" cy="180975"/>
                      <wp:effectExtent l="19050" t="0" r="19050" b="9525"/>
                      <wp:wrapNone/>
                      <wp:docPr id="4945" name="Text Box 4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5" o:spid="_x0000_s1026" type="#_x0000_t202" style="position:absolute;margin-left:0;margin-top:0;width:6pt;height:14.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9j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Z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aAC4r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byUvY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5568" behindDoc="0" locked="0" layoutInCell="1" allowOverlap="1" wp14:anchorId="7365A647" wp14:editId="1DA8E57C">
                      <wp:simplePos x="0" y="0"/>
                      <wp:positionH relativeFrom="column">
                        <wp:posOffset>0</wp:posOffset>
                      </wp:positionH>
                      <wp:positionV relativeFrom="paragraph">
                        <wp:posOffset>0</wp:posOffset>
                      </wp:positionV>
                      <wp:extent cx="76200" cy="180975"/>
                      <wp:effectExtent l="19050" t="0" r="19050" b="9525"/>
                      <wp:wrapNone/>
                      <wp:docPr id="4946" name="Text Box 4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6" o:spid="_x0000_s1026" type="#_x0000_t202" style="position:absolute;margin-left:0;margin-top:0;width:6pt;height:14.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BVWYQ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ij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QAuKMpbSg9csH+nhIYcp7PpbLTSb7kF7nvL&#10;jWQdN/B8tLzLcXIJIpk14EZQJ60hvB3nV62w5f9qBch9FtrZ1Tp09OpW0uOjOtsY7qA7dHov7CW/&#10;/of59au2/Ak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APaBVW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6592" behindDoc="0" locked="0" layoutInCell="1" allowOverlap="1" wp14:anchorId="7275BD58" wp14:editId="29EDDBB8">
                      <wp:simplePos x="0" y="0"/>
                      <wp:positionH relativeFrom="column">
                        <wp:posOffset>0</wp:posOffset>
                      </wp:positionH>
                      <wp:positionV relativeFrom="paragraph">
                        <wp:posOffset>0</wp:posOffset>
                      </wp:positionV>
                      <wp:extent cx="76200" cy="180975"/>
                      <wp:effectExtent l="19050" t="0" r="19050" b="9525"/>
                      <wp:wrapNone/>
                      <wp:docPr id="4947" name="Text Box 4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7" o:spid="_x0000_s1026" type="#_x0000_t202" style="position:absolute;margin-left:0;margin-top:0;width:6pt;height:14.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wNF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Zz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aAC4ryltIDF+zfKaEhx+k0mo5W+i23wH1v&#10;uZGs4waej5Z3OU4uQSSzBtwI6qQ1hLfj/KoVtvxfrQC5z0I7u1qHjl7dSnp8VGcbwx10h07vhb3k&#10;1/8wv37Vlj8B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L1MDR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7616" behindDoc="0" locked="0" layoutInCell="1" allowOverlap="1" wp14:anchorId="641A7C92" wp14:editId="6729EA3E">
                      <wp:simplePos x="0" y="0"/>
                      <wp:positionH relativeFrom="column">
                        <wp:posOffset>0</wp:posOffset>
                      </wp:positionH>
                      <wp:positionV relativeFrom="paragraph">
                        <wp:posOffset>0</wp:posOffset>
                      </wp:positionV>
                      <wp:extent cx="76200" cy="180975"/>
                      <wp:effectExtent l="19050" t="0" r="19050" b="9525"/>
                      <wp:wrapNone/>
                      <wp:docPr id="4948" name="Text Box 4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8" o:spid="_x0000_s1026" type="#_x0000_t202" style="position:absolute;margin-left:0;margin-top:0;width:6pt;height:14.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9Ck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zyvQp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8640" behindDoc="0" locked="0" layoutInCell="1" allowOverlap="1" wp14:anchorId="46280CED" wp14:editId="0984C5B4">
                      <wp:simplePos x="0" y="0"/>
                      <wp:positionH relativeFrom="column">
                        <wp:posOffset>0</wp:posOffset>
                      </wp:positionH>
                      <wp:positionV relativeFrom="paragraph">
                        <wp:posOffset>0</wp:posOffset>
                      </wp:positionV>
                      <wp:extent cx="76200" cy="180975"/>
                      <wp:effectExtent l="19050" t="0" r="19050" b="9525"/>
                      <wp:wrapNone/>
                      <wp:docPr id="4949" name="Text Box 4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49" o:spid="_x0000_s1026" type="#_x0000_t202" style="position:absolute;margin-left:0;margin-top:0;width:6pt;height:14.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Ma3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7xDGt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89664" behindDoc="0" locked="0" layoutInCell="1" allowOverlap="1" wp14:anchorId="578FAB25" wp14:editId="3DA58D1F">
                      <wp:simplePos x="0" y="0"/>
                      <wp:positionH relativeFrom="column">
                        <wp:posOffset>0</wp:posOffset>
                      </wp:positionH>
                      <wp:positionV relativeFrom="paragraph">
                        <wp:posOffset>0</wp:posOffset>
                      </wp:positionV>
                      <wp:extent cx="76200" cy="180975"/>
                      <wp:effectExtent l="19050" t="0" r="19050" b="9525"/>
                      <wp:wrapNone/>
                      <wp:docPr id="4950" name="Text Box 4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0" o:spid="_x0000_s1026" type="#_x0000_t202" style="position:absolute;margin-left:0;margin-top:0;width:6pt;height:14.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BwH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MQcB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0688" behindDoc="0" locked="0" layoutInCell="1" allowOverlap="1" wp14:anchorId="5D9F6080" wp14:editId="464608EF">
                      <wp:simplePos x="0" y="0"/>
                      <wp:positionH relativeFrom="column">
                        <wp:posOffset>0</wp:posOffset>
                      </wp:positionH>
                      <wp:positionV relativeFrom="paragraph">
                        <wp:posOffset>0</wp:posOffset>
                      </wp:positionV>
                      <wp:extent cx="76200" cy="180975"/>
                      <wp:effectExtent l="19050" t="0" r="19050" b="9525"/>
                      <wp:wrapNone/>
                      <wp:docPr id="4951" name="Text Box 4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1" o:spid="_x0000_s1026" type="#_x0000_t202" style="position:absolute;margin-left:0;margin-top:0;width:6pt;height:14.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oU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5D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HP8KF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1712" behindDoc="0" locked="0" layoutInCell="1" allowOverlap="1" wp14:anchorId="0CCF22A0" wp14:editId="01700582">
                      <wp:simplePos x="0" y="0"/>
                      <wp:positionH relativeFrom="column">
                        <wp:posOffset>0</wp:posOffset>
                      </wp:positionH>
                      <wp:positionV relativeFrom="paragraph">
                        <wp:posOffset>0</wp:posOffset>
                      </wp:positionV>
                      <wp:extent cx="76200" cy="180975"/>
                      <wp:effectExtent l="19050" t="0" r="19050" b="9525"/>
                      <wp:wrapNone/>
                      <wp:docPr id="4952" name="Text Box 4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2" o:spid="_x0000_s1026" type="#_x0000_t202" style="position:absolute;margin-left:0;margin-top:0;width:6pt;height:14.2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jAh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4j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QbbT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LIwI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2736" behindDoc="0" locked="0" layoutInCell="1" allowOverlap="1" wp14:anchorId="4A99A1DA" wp14:editId="02E2F766">
                      <wp:simplePos x="0" y="0"/>
                      <wp:positionH relativeFrom="column">
                        <wp:posOffset>0</wp:posOffset>
                      </wp:positionH>
                      <wp:positionV relativeFrom="paragraph">
                        <wp:posOffset>0</wp:posOffset>
                      </wp:positionV>
                      <wp:extent cx="76200" cy="180975"/>
                      <wp:effectExtent l="19050" t="0" r="19050" b="9525"/>
                      <wp:wrapNone/>
                      <wp:docPr id="4953" name="Text Box 4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3" o:spid="_x0000_s1026" type="#_x0000_t202" style="position:absolute;margin-left:0;margin-top:0;width:6pt;height:14.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Yy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ZM7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XIkmM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3760" behindDoc="0" locked="0" layoutInCell="1" allowOverlap="1" wp14:anchorId="393A0E78" wp14:editId="0349E7FD">
                      <wp:simplePos x="0" y="0"/>
                      <wp:positionH relativeFrom="column">
                        <wp:posOffset>0</wp:posOffset>
                      </wp:positionH>
                      <wp:positionV relativeFrom="paragraph">
                        <wp:posOffset>0</wp:posOffset>
                      </wp:positionV>
                      <wp:extent cx="76200" cy="180975"/>
                      <wp:effectExtent l="19050" t="0" r="19050" b="9525"/>
                      <wp:wrapNone/>
                      <wp:docPr id="4954" name="Text Box 4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4" o:spid="_x0000_s1026" type="#_x0000_t202" style="position:absolute;margin-left:0;margin-top:0;width:6pt;height:14.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ERL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vChES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4784" behindDoc="0" locked="0" layoutInCell="1" allowOverlap="1" wp14:anchorId="7FD9530E" wp14:editId="4F543A71">
                      <wp:simplePos x="0" y="0"/>
                      <wp:positionH relativeFrom="column">
                        <wp:posOffset>0</wp:posOffset>
                      </wp:positionH>
                      <wp:positionV relativeFrom="paragraph">
                        <wp:posOffset>0</wp:posOffset>
                      </wp:positionV>
                      <wp:extent cx="76200" cy="180975"/>
                      <wp:effectExtent l="19050" t="0" r="19050" b="9525"/>
                      <wp:wrapNone/>
                      <wp:docPr id="4955" name="Text Box 4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5" o:spid="_x0000_s1026" type="#_x0000_t202" style="position:absolute;margin-left:0;margin-top:0;width:6pt;height:14.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nBNSW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5808" behindDoc="0" locked="0" layoutInCell="1" allowOverlap="1" wp14:anchorId="22364560" wp14:editId="17104720">
                      <wp:simplePos x="0" y="0"/>
                      <wp:positionH relativeFrom="column">
                        <wp:posOffset>0</wp:posOffset>
                      </wp:positionH>
                      <wp:positionV relativeFrom="paragraph">
                        <wp:posOffset>0</wp:posOffset>
                      </wp:positionV>
                      <wp:extent cx="76200" cy="180975"/>
                      <wp:effectExtent l="19050" t="0" r="19050" b="9525"/>
                      <wp:wrapNone/>
                      <wp:docPr id="4956" name="Text Box 4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6" o:spid="_x0000_s1026" type="#_x0000_t202" style="position:absolute;margin-left:0;margin-top:0;width:6pt;height:14.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mht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lmM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F5ob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6832" behindDoc="0" locked="0" layoutInCell="1" allowOverlap="1" wp14:anchorId="2156462E" wp14:editId="05CF2656">
                      <wp:simplePos x="0" y="0"/>
                      <wp:positionH relativeFrom="column">
                        <wp:posOffset>0</wp:posOffset>
                      </wp:positionH>
                      <wp:positionV relativeFrom="paragraph">
                        <wp:posOffset>0</wp:posOffset>
                      </wp:positionV>
                      <wp:extent cx="76200" cy="180975"/>
                      <wp:effectExtent l="19050" t="0" r="19050" b="9525"/>
                      <wp:wrapNone/>
                      <wp:docPr id="4957" name="Text Box 4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7" o:spid="_x0000_s1026" type="#_x0000_t202" style="position:absolute;margin-left:0;margin-top:0;width:6pt;height:14.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5+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3GV+f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7856" behindDoc="0" locked="0" layoutInCell="1" allowOverlap="1" wp14:anchorId="16C14BA9" wp14:editId="10804187">
                      <wp:simplePos x="0" y="0"/>
                      <wp:positionH relativeFrom="column">
                        <wp:posOffset>0</wp:posOffset>
                      </wp:positionH>
                      <wp:positionV relativeFrom="paragraph">
                        <wp:posOffset>0</wp:posOffset>
                      </wp:positionV>
                      <wp:extent cx="76200" cy="180975"/>
                      <wp:effectExtent l="19050" t="0" r="19050" b="9525"/>
                      <wp:wrapNone/>
                      <wp:docPr id="4958" name="Text Box 4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8" o:spid="_x0000_s1026" type="#_x0000_t202" style="position:absolute;margin-left:0;margin-top:0;width:6pt;height:14.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a2f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B2tn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8880" behindDoc="0" locked="0" layoutInCell="1" allowOverlap="1" wp14:anchorId="7E8E0E4D" wp14:editId="2AC7A532">
                      <wp:simplePos x="0" y="0"/>
                      <wp:positionH relativeFrom="column">
                        <wp:posOffset>0</wp:posOffset>
                      </wp:positionH>
                      <wp:positionV relativeFrom="paragraph">
                        <wp:posOffset>0</wp:posOffset>
                      </wp:positionV>
                      <wp:extent cx="76200" cy="180975"/>
                      <wp:effectExtent l="19050" t="0" r="19050" b="9525"/>
                      <wp:wrapNone/>
                      <wp:docPr id="4959" name="Text Box 4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59" o:spid="_x0000_s1026" type="#_x0000_t202" style="position:absolute;margin-left:0;margin-top:0;width:6pt;height:14.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uM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E5T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HCa7j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899904" behindDoc="0" locked="0" layoutInCell="1" allowOverlap="1" wp14:anchorId="0CD33FE2" wp14:editId="1F468211">
                      <wp:simplePos x="0" y="0"/>
                      <wp:positionH relativeFrom="column">
                        <wp:posOffset>0</wp:posOffset>
                      </wp:positionH>
                      <wp:positionV relativeFrom="paragraph">
                        <wp:posOffset>0</wp:posOffset>
                      </wp:positionV>
                      <wp:extent cx="76200" cy="180975"/>
                      <wp:effectExtent l="19050" t="0" r="19050" b="9525"/>
                      <wp:wrapNone/>
                      <wp:docPr id="4960" name="Text Box 4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0" o:spid="_x0000_s1026" type="#_x0000_t202" style="position:absolute;margin-left:0;margin-top:0;width:6pt;height:14.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5tK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KZ+bS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0928" behindDoc="0" locked="0" layoutInCell="1" allowOverlap="1" wp14:anchorId="5025CD65" wp14:editId="55458710">
                      <wp:simplePos x="0" y="0"/>
                      <wp:positionH relativeFrom="column">
                        <wp:posOffset>0</wp:posOffset>
                      </wp:positionH>
                      <wp:positionV relativeFrom="paragraph">
                        <wp:posOffset>0</wp:posOffset>
                      </wp:positionV>
                      <wp:extent cx="76200" cy="180975"/>
                      <wp:effectExtent l="19050" t="0" r="19050" b="9525"/>
                      <wp:wrapNone/>
                      <wp:docPr id="4961" name="Text Box 4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1" o:spid="_x0000_s1026" type="#_x0000_t202" style="position:absolute;margin-left:0;margin-top:0;width:6pt;height:14.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1Z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jjE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CaSNW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1952" behindDoc="0" locked="0" layoutInCell="1" allowOverlap="1" wp14:anchorId="35F80712" wp14:editId="073416B5">
                      <wp:simplePos x="0" y="0"/>
                      <wp:positionH relativeFrom="column">
                        <wp:posOffset>0</wp:posOffset>
                      </wp:positionH>
                      <wp:positionV relativeFrom="paragraph">
                        <wp:posOffset>0</wp:posOffset>
                      </wp:positionV>
                      <wp:extent cx="76200" cy="180975"/>
                      <wp:effectExtent l="19050" t="0" r="19050" b="9525"/>
                      <wp:wrapNone/>
                      <wp:docPr id="4962" name="Text Box 4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2" o:spid="_x0000_s1026" type="#_x0000_t202" style="position:absolute;margin-left:0;margin-top:0;width:6pt;height:14.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aem3b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2976" behindDoc="0" locked="0" layoutInCell="1" allowOverlap="1" wp14:anchorId="68E2CC04" wp14:editId="5FB9A6AB">
                      <wp:simplePos x="0" y="0"/>
                      <wp:positionH relativeFrom="column">
                        <wp:posOffset>0</wp:posOffset>
                      </wp:positionH>
                      <wp:positionV relativeFrom="paragraph">
                        <wp:posOffset>0</wp:posOffset>
                      </wp:positionV>
                      <wp:extent cx="76200" cy="180975"/>
                      <wp:effectExtent l="19050" t="0" r="19050" b="9525"/>
                      <wp:wrapNone/>
                      <wp:docPr id="4963" name="Text Box 4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3" o:spid="_x0000_s1026" type="#_x0000_t202" style="position:absolute;margin-left:0;margin-top:0;width:6pt;height:14.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4000" behindDoc="0" locked="0" layoutInCell="1" allowOverlap="1" wp14:anchorId="43167BA6" wp14:editId="50925F67">
                      <wp:simplePos x="0" y="0"/>
                      <wp:positionH relativeFrom="column">
                        <wp:posOffset>0</wp:posOffset>
                      </wp:positionH>
                      <wp:positionV relativeFrom="paragraph">
                        <wp:posOffset>0</wp:posOffset>
                      </wp:positionV>
                      <wp:extent cx="76200" cy="180975"/>
                      <wp:effectExtent l="19050" t="0" r="19050" b="9525"/>
                      <wp:wrapNone/>
                      <wp:docPr id="4964" name="Text Box 4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4" o:spid="_x0000_s1026" type="#_x0000_t202" style="position:absolute;margin-left:0;margin-top:0;width:6pt;height:14.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qXPDB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5024" behindDoc="0" locked="0" layoutInCell="1" allowOverlap="1" wp14:anchorId="5C42A623" wp14:editId="03EC76F8">
                      <wp:simplePos x="0" y="0"/>
                      <wp:positionH relativeFrom="column">
                        <wp:posOffset>0</wp:posOffset>
                      </wp:positionH>
                      <wp:positionV relativeFrom="paragraph">
                        <wp:posOffset>0</wp:posOffset>
                      </wp:positionV>
                      <wp:extent cx="76200" cy="180975"/>
                      <wp:effectExtent l="19050" t="0" r="19050" b="9525"/>
                      <wp:wrapNone/>
                      <wp:docPr id="4965" name="Text Box 4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5" o:spid="_x0000_s1026" type="#_x0000_t202" style="position:absolute;margin-left:0;margin-top:0;width:6pt;height:14.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UV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niG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iUjVF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6048" behindDoc="0" locked="0" layoutInCell="1" allowOverlap="1" wp14:anchorId="12567E6D" wp14:editId="1B3CC8C8">
                      <wp:simplePos x="0" y="0"/>
                      <wp:positionH relativeFrom="column">
                        <wp:posOffset>0</wp:posOffset>
                      </wp:positionH>
                      <wp:positionV relativeFrom="paragraph">
                        <wp:posOffset>0</wp:posOffset>
                      </wp:positionV>
                      <wp:extent cx="76200" cy="180975"/>
                      <wp:effectExtent l="19050" t="0" r="19050" b="9525"/>
                      <wp:wrapNone/>
                      <wp:docPr id="4966" name="Text Box 4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6" o:spid="_x0000_s1026" type="#_x0000_t202" style="position:absolute;margin-left:0;margin-top:0;width:6pt;height:14.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e8g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jjG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6QXvI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7072" behindDoc="0" locked="0" layoutInCell="1" allowOverlap="1" wp14:anchorId="4C866AFA" wp14:editId="5BC2CDF0">
                      <wp:simplePos x="0" y="0"/>
                      <wp:positionH relativeFrom="column">
                        <wp:posOffset>0</wp:posOffset>
                      </wp:positionH>
                      <wp:positionV relativeFrom="paragraph">
                        <wp:posOffset>0</wp:posOffset>
                      </wp:positionV>
                      <wp:extent cx="76200" cy="180975"/>
                      <wp:effectExtent l="19050" t="0" r="19050" b="9525"/>
                      <wp:wrapNone/>
                      <wp:docPr id="4967" name="Text Box 4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7" o:spid="_x0000_s1026" type="#_x0000_t202" style="position:absolute;margin-left:0;margin-top:0;width:6pt;height:14.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kz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yT75M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8096" behindDoc="0" locked="0" layoutInCell="1" allowOverlap="1" wp14:anchorId="0D15A975" wp14:editId="1312A421">
                      <wp:simplePos x="0" y="0"/>
                      <wp:positionH relativeFrom="column">
                        <wp:posOffset>0</wp:posOffset>
                      </wp:positionH>
                      <wp:positionV relativeFrom="paragraph">
                        <wp:posOffset>0</wp:posOffset>
                      </wp:positionV>
                      <wp:extent cx="76200" cy="180975"/>
                      <wp:effectExtent l="19050" t="0" r="19050" b="9525"/>
                      <wp:wrapNone/>
                      <wp:docPr id="4968" name="Text Box 4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8" o:spid="_x0000_s1026" type="#_x0000_t202" style="position:absolute;margin-left:0;margin-top:0;width:6pt;height:14.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rSYQ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09120" behindDoc="0" locked="0" layoutInCell="1" allowOverlap="1" wp14:anchorId="2A20A05C" wp14:editId="40B4A105">
                      <wp:simplePos x="0" y="0"/>
                      <wp:positionH relativeFrom="column">
                        <wp:posOffset>0</wp:posOffset>
                      </wp:positionH>
                      <wp:positionV relativeFrom="paragraph">
                        <wp:posOffset>0</wp:posOffset>
                      </wp:positionV>
                      <wp:extent cx="76200" cy="180975"/>
                      <wp:effectExtent l="19050" t="0" r="19050" b="9525"/>
                      <wp:wrapNone/>
                      <wp:docPr id="4969" name="Text Box 4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69" o:spid="_x0000_s1026" type="#_x0000_t202" style="position:absolute;margin-left:0;margin-top:0;width:6pt;height:14.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CX08w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0144" behindDoc="0" locked="0" layoutInCell="1" allowOverlap="1" wp14:anchorId="3A344B72" wp14:editId="033F3740">
                      <wp:simplePos x="0" y="0"/>
                      <wp:positionH relativeFrom="column">
                        <wp:posOffset>0</wp:posOffset>
                      </wp:positionH>
                      <wp:positionV relativeFrom="paragraph">
                        <wp:posOffset>0</wp:posOffset>
                      </wp:positionV>
                      <wp:extent cx="76200" cy="180975"/>
                      <wp:effectExtent l="19050" t="0" r="19050" b="9525"/>
                      <wp:wrapNone/>
                      <wp:docPr id="4970" name="Text Box 4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0" o:spid="_x0000_s1026" type="#_x0000_t202" style="position:absolute;margin-left:0;margin-top:0;width:6pt;height:14.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2qnmcW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1168" behindDoc="0" locked="0" layoutInCell="1" allowOverlap="1" wp14:anchorId="00167DCC" wp14:editId="79E49A34">
                      <wp:simplePos x="0" y="0"/>
                      <wp:positionH relativeFrom="column">
                        <wp:posOffset>0</wp:posOffset>
                      </wp:positionH>
                      <wp:positionV relativeFrom="paragraph">
                        <wp:posOffset>0</wp:posOffset>
                      </wp:positionV>
                      <wp:extent cx="76200" cy="180975"/>
                      <wp:effectExtent l="19050" t="0" r="19050" b="9525"/>
                      <wp:wrapNone/>
                      <wp:docPr id="4971" name="Text Box 4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1" o:spid="_x0000_s1026" type="#_x0000_t202" style="position:absolute;margin-left:0;margin-top:0;width:6pt;height:14.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vBi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5D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pLwYm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2192" behindDoc="0" locked="0" layoutInCell="1" allowOverlap="1" wp14:anchorId="645FEA06" wp14:editId="4EA1C5D7">
                      <wp:simplePos x="0" y="0"/>
                      <wp:positionH relativeFrom="column">
                        <wp:posOffset>0</wp:posOffset>
                      </wp:positionH>
                      <wp:positionV relativeFrom="paragraph">
                        <wp:posOffset>0</wp:posOffset>
                      </wp:positionV>
                      <wp:extent cx="76200" cy="180975"/>
                      <wp:effectExtent l="19050" t="0" r="19050" b="9525"/>
                      <wp:wrapNone/>
                      <wp:docPr id="4972" name="Text Box 4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2" o:spid="_x0000_s1026" type="#_x0000_t202" style="position:absolute;margin-left:0;margin-top:0;width:6pt;height:14.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mt/KV2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3216" behindDoc="0" locked="0" layoutInCell="1" allowOverlap="1" wp14:anchorId="51D5AC39" wp14:editId="0D3CE80B">
                      <wp:simplePos x="0" y="0"/>
                      <wp:positionH relativeFrom="column">
                        <wp:posOffset>0</wp:posOffset>
                      </wp:positionH>
                      <wp:positionV relativeFrom="paragraph">
                        <wp:posOffset>0</wp:posOffset>
                      </wp:positionV>
                      <wp:extent cx="76200" cy="180975"/>
                      <wp:effectExtent l="19050" t="0" r="19050" b="9525"/>
                      <wp:wrapNone/>
                      <wp:docPr id="4973" name="Text Box 4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3" o:spid="_x0000_s1026" type="#_x0000_t202" style="position:absolute;margin-left:0;margin-top:0;width:6pt;height:14.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uuTcRGICAAAdBQAADgAAAAAAAAAAAAAAAAAuAgAAZHJzL2Uyb0RvYy54&#10;bWxQSwECLQAUAAYACAAAACEA/3fSL9gAAAADAQAADwAAAAAAAAAAAAAAAAC8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4240" behindDoc="0" locked="0" layoutInCell="1" allowOverlap="1" wp14:anchorId="045D93DE" wp14:editId="14FE52B0">
                      <wp:simplePos x="0" y="0"/>
                      <wp:positionH relativeFrom="column">
                        <wp:posOffset>0</wp:posOffset>
                      </wp:positionH>
                      <wp:positionV relativeFrom="paragraph">
                        <wp:posOffset>0</wp:posOffset>
                      </wp:positionV>
                      <wp:extent cx="76200" cy="180975"/>
                      <wp:effectExtent l="19050" t="0" r="19050" b="9525"/>
                      <wp:wrapNone/>
                      <wp:docPr id="4974" name="Text Box 4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4" o:spid="_x0000_s1026" type="#_x0000_t202" style="position:absolute;margin-left:0;margin-top:0;width:6pt;height:14.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" filled="f" stroked="f"/>
                  </w:pict>
                </mc:Fallback>
              </mc:AlternateContent>
            </w:r>
          </w:p>
          <w:p w:rsidR="004821A0" w:rsidRPr="004821A0" w:rsidRDefault="004821A0" w:rsidP="004821A0">
            <w:pPr>
              <w:rPr>
                <w:rFonts w:ascii="Arial Armenian" w:hAnsi="Arial Armenian"/>
                <w:color w:val="FF0000"/>
                <w:sz w:val="20"/>
                <w:szCs w:val="20"/>
              </w:rPr>
            </w:pPr>
          </w:p>
        </w:tc>
        <w:tc>
          <w:tcPr>
            <w:tcW w:w="438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LatArm" w:hAnsi="Arial LatArm"/>
                <w:b/>
                <w:bCs/>
                <w:color w:val="FF0000"/>
                <w:sz w:val="16"/>
                <w:szCs w:val="16"/>
              </w:rPr>
            </w:pPr>
            <w:r w:rsidRPr="004821A0">
              <w:rPr>
                <w:rFonts w:ascii="Arial LatArm" w:hAnsi="Arial LatArm"/>
                <w:b/>
                <w:bCs/>
                <w:color w:val="FF0000"/>
                <w:sz w:val="16"/>
                <w:szCs w:val="16"/>
              </w:rPr>
              <w:t>ÀÝ¹³Ù»ÝÁ (</w:t>
            </w:r>
            <w:proofErr w:type="spellStart"/>
            <w:r w:rsidRPr="004821A0">
              <w:rPr>
                <w:rFonts w:ascii="Arial" w:hAnsi="Arial" w:cs="Arial"/>
                <w:b/>
                <w:bCs/>
                <w:color w:val="FF0000"/>
                <w:sz w:val="16"/>
                <w:szCs w:val="16"/>
              </w:rPr>
              <w:t>ներառյալ</w:t>
            </w:r>
            <w:proofErr w:type="spellEnd"/>
            <w:r w:rsidRPr="004821A0">
              <w:rPr>
                <w:rFonts w:ascii="Arial LatArm" w:hAnsi="Arial LatArm"/>
                <w:b/>
                <w:bCs/>
                <w:color w:val="FF0000"/>
                <w:sz w:val="16"/>
                <w:szCs w:val="16"/>
              </w:rPr>
              <w:t xml:space="preserve"> </w:t>
            </w:r>
            <w:proofErr w:type="spellStart"/>
            <w:r w:rsidRPr="004821A0">
              <w:rPr>
                <w:rFonts w:ascii="Arial" w:hAnsi="Arial" w:cs="Arial"/>
                <w:b/>
                <w:bCs/>
                <w:color w:val="FF0000"/>
                <w:sz w:val="16"/>
                <w:szCs w:val="16"/>
              </w:rPr>
              <w:t>բոլոր</w:t>
            </w:r>
            <w:proofErr w:type="spellEnd"/>
            <w:r w:rsidRPr="004821A0">
              <w:rPr>
                <w:rFonts w:ascii="Arial LatArm" w:hAnsi="Arial LatArm"/>
                <w:b/>
                <w:bCs/>
                <w:color w:val="FF0000"/>
                <w:sz w:val="16"/>
                <w:szCs w:val="16"/>
              </w:rPr>
              <w:t xml:space="preserve"> </w:t>
            </w:r>
            <w:proofErr w:type="spellStart"/>
            <w:r w:rsidRPr="004821A0">
              <w:rPr>
                <w:rFonts w:ascii="Arial" w:hAnsi="Arial" w:cs="Arial"/>
                <w:b/>
                <w:bCs/>
                <w:color w:val="FF0000"/>
                <w:sz w:val="16"/>
                <w:szCs w:val="16"/>
              </w:rPr>
              <w:t>ծախսերը</w:t>
            </w:r>
            <w:proofErr w:type="spellEnd"/>
            <w:r w:rsidRPr="004821A0">
              <w:rPr>
                <w:rFonts w:ascii="Arial LatArm" w:hAnsi="Arial LatArm"/>
                <w:b/>
                <w:bCs/>
                <w:color w:val="FF0000"/>
                <w:sz w:val="16"/>
                <w:szCs w:val="16"/>
              </w:rPr>
              <w:t xml:space="preserve">, </w:t>
            </w:r>
            <w:proofErr w:type="spellStart"/>
            <w:r w:rsidRPr="004821A0">
              <w:rPr>
                <w:rFonts w:ascii="Arial" w:hAnsi="Arial" w:cs="Arial"/>
                <w:b/>
                <w:bCs/>
                <w:color w:val="FF0000"/>
                <w:sz w:val="16"/>
                <w:szCs w:val="16"/>
              </w:rPr>
              <w:t>շահույթը</w:t>
            </w:r>
            <w:proofErr w:type="spellEnd"/>
            <w:r w:rsidRPr="004821A0">
              <w:rPr>
                <w:rFonts w:ascii="Arial LatArm" w:hAnsi="Arial LatArm"/>
                <w:b/>
                <w:bCs/>
                <w:color w:val="FF0000"/>
                <w:sz w:val="16"/>
                <w:szCs w:val="16"/>
              </w:rPr>
              <w:t xml:space="preserve"> </w:t>
            </w:r>
            <w:r w:rsidRPr="004821A0">
              <w:rPr>
                <w:rFonts w:ascii="Arial" w:hAnsi="Arial" w:cs="Arial"/>
                <w:b/>
                <w:bCs/>
                <w:color w:val="FF0000"/>
                <w:sz w:val="16"/>
                <w:szCs w:val="16"/>
              </w:rPr>
              <w:t>և</w:t>
            </w:r>
            <w:r w:rsidRPr="004821A0">
              <w:rPr>
                <w:rFonts w:ascii="Arial LatArm" w:hAnsi="Arial LatArm"/>
                <w:b/>
                <w:bCs/>
                <w:color w:val="FF0000"/>
                <w:sz w:val="16"/>
                <w:szCs w:val="16"/>
              </w:rPr>
              <w:t xml:space="preserve"> </w:t>
            </w:r>
            <w:r w:rsidRPr="004821A0">
              <w:rPr>
                <w:rFonts w:ascii="Arial" w:hAnsi="Arial" w:cs="Arial"/>
                <w:b/>
                <w:bCs/>
                <w:color w:val="FF0000"/>
                <w:sz w:val="16"/>
                <w:szCs w:val="16"/>
              </w:rPr>
              <w:t>ԱԱՀ</w:t>
            </w:r>
            <w:r w:rsidRPr="004821A0">
              <w:rPr>
                <w:rFonts w:ascii="Arial LatArm" w:hAnsi="Arial LatArm"/>
                <w:b/>
                <w:bCs/>
                <w:color w:val="FF0000"/>
                <w:sz w:val="16"/>
                <w:szCs w:val="16"/>
              </w:rPr>
              <w:t xml:space="preserve"> 20%)</w:t>
            </w:r>
          </w:p>
        </w:tc>
        <w:tc>
          <w:tcPr>
            <w:tcW w:w="728"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20"/>
                <w:szCs w:val="20"/>
              </w:rPr>
            </w:pPr>
            <w:r w:rsidRPr="004821A0">
              <w:rPr>
                <w:rFonts w:ascii="Arial Armenian" w:hAnsi="Arial Armenian"/>
                <w:noProof/>
                <w:color w:val="FF0000"/>
                <w:sz w:val="20"/>
                <w:szCs w:val="20"/>
                <w:lang w:bidi="ar-SA"/>
              </w:rPr>
              <mc:AlternateContent>
                <mc:Choice Requires="wps">
                  <w:drawing>
                    <wp:anchor distT="0" distB="0" distL="114300" distR="114300" simplePos="0" relativeHeight="251671552" behindDoc="0" locked="0" layoutInCell="1" allowOverlap="1" wp14:anchorId="6AA15407" wp14:editId="4A217279">
                      <wp:simplePos x="0" y="0"/>
                      <wp:positionH relativeFrom="column">
                        <wp:posOffset>0</wp:posOffset>
                      </wp:positionH>
                      <wp:positionV relativeFrom="paragraph">
                        <wp:posOffset>0</wp:posOffset>
                      </wp:positionV>
                      <wp:extent cx="76200" cy="19050"/>
                      <wp:effectExtent l="19050" t="38100" r="19050" b="38100"/>
                      <wp:wrapNone/>
                      <wp:docPr id="4737" name="Text Box 4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7" o:spid="_x0000_s1026" type="#_x0000_t202" style="position:absolute;margin-left:0;margin-top:0;width:6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nlU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bZ5V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2576" behindDoc="0" locked="0" layoutInCell="1" allowOverlap="1" wp14:anchorId="046E1A04" wp14:editId="0EE8B56B">
                      <wp:simplePos x="0" y="0"/>
                      <wp:positionH relativeFrom="column">
                        <wp:posOffset>0</wp:posOffset>
                      </wp:positionH>
                      <wp:positionV relativeFrom="paragraph">
                        <wp:posOffset>0</wp:posOffset>
                      </wp:positionV>
                      <wp:extent cx="76200" cy="19050"/>
                      <wp:effectExtent l="19050" t="38100" r="19050" b="38100"/>
                      <wp:wrapNone/>
                      <wp:docPr id="4738" name="Text Box 4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8" o:spid="_x0000_s1026" type="#_x0000_t202" style="position:absolute;margin-left:0;margin-top:0;width:6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mJ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4k6Zi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3600" behindDoc="0" locked="0" layoutInCell="1" allowOverlap="1" wp14:anchorId="465300D1" wp14:editId="795325A8">
                      <wp:simplePos x="0" y="0"/>
                      <wp:positionH relativeFrom="column">
                        <wp:posOffset>0</wp:posOffset>
                      </wp:positionH>
                      <wp:positionV relativeFrom="paragraph">
                        <wp:posOffset>0</wp:posOffset>
                      </wp:positionV>
                      <wp:extent cx="76200" cy="19050"/>
                      <wp:effectExtent l="19050" t="38100" r="19050" b="38100"/>
                      <wp:wrapNone/>
                      <wp:docPr id="4739" name="Text Box 4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39" o:spid="_x0000_s1026" type="#_x0000_t202" style="position:absolute;margin-left:0;margin-top:0;width:6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Drz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jg68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4624" behindDoc="0" locked="0" layoutInCell="1" allowOverlap="1" wp14:anchorId="5F4457AF" wp14:editId="5BE4C2B8">
                      <wp:simplePos x="0" y="0"/>
                      <wp:positionH relativeFrom="column">
                        <wp:posOffset>0</wp:posOffset>
                      </wp:positionH>
                      <wp:positionV relativeFrom="paragraph">
                        <wp:posOffset>0</wp:posOffset>
                      </wp:positionV>
                      <wp:extent cx="76200" cy="19050"/>
                      <wp:effectExtent l="19050" t="38100" r="19050" b="38100"/>
                      <wp:wrapNone/>
                      <wp:docPr id="4740" name="Text Box 4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0" o:spid="_x0000_s1026" type="#_x0000_t202" style="position:absolute;margin-left:0;margin-top:0;width:6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BTApN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5648" behindDoc="0" locked="0" layoutInCell="1" allowOverlap="1" wp14:anchorId="40C5D878" wp14:editId="010E5AA0">
                      <wp:simplePos x="0" y="0"/>
                      <wp:positionH relativeFrom="column">
                        <wp:posOffset>0</wp:posOffset>
                      </wp:positionH>
                      <wp:positionV relativeFrom="paragraph">
                        <wp:posOffset>0</wp:posOffset>
                      </wp:positionV>
                      <wp:extent cx="76200" cy="19050"/>
                      <wp:effectExtent l="19050" t="38100" r="19050" b="38100"/>
                      <wp:wrapNone/>
                      <wp:docPr id="4741" name="Text Box 47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1" o:spid="_x0000_s1026" type="#_x0000_t202" style="position:absolute;margin-left:0;margin-top:0;width:6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aHp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Fgloel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6672" behindDoc="0" locked="0" layoutInCell="1" allowOverlap="1" wp14:anchorId="7A7418C8" wp14:editId="52E7A5F5">
                      <wp:simplePos x="0" y="0"/>
                      <wp:positionH relativeFrom="column">
                        <wp:posOffset>0</wp:posOffset>
                      </wp:positionH>
                      <wp:positionV relativeFrom="paragraph">
                        <wp:posOffset>0</wp:posOffset>
                      </wp:positionV>
                      <wp:extent cx="76200" cy="19050"/>
                      <wp:effectExtent l="19050" t="38100" r="19050" b="38100"/>
                      <wp:wrapNone/>
                      <wp:docPr id="4742" name="Text Box 47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2" o:spid="_x0000_s1026" type="#_x0000_t202" style="position:absolute;margin-left:0;margin-top:0;width:6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L9EZ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7696" behindDoc="0" locked="0" layoutInCell="1" allowOverlap="1" wp14:anchorId="0E711675" wp14:editId="23772F58">
                      <wp:simplePos x="0" y="0"/>
                      <wp:positionH relativeFrom="column">
                        <wp:posOffset>0</wp:posOffset>
                      </wp:positionH>
                      <wp:positionV relativeFrom="paragraph">
                        <wp:posOffset>0</wp:posOffset>
                      </wp:positionV>
                      <wp:extent cx="76200" cy="19050"/>
                      <wp:effectExtent l="19050" t="38100" r="19050" b="38100"/>
                      <wp:wrapNone/>
                      <wp:docPr id="4743" name="Text Box 4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3" o:spid="_x0000_s1026" type="#_x0000_t202" style="position:absolute;margin-left:0;margin-top:0;width:6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&#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jJ5xx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8720" behindDoc="0" locked="0" layoutInCell="1" allowOverlap="1" wp14:anchorId="3275A57A" wp14:editId="6659F8B5">
                      <wp:simplePos x="0" y="0"/>
                      <wp:positionH relativeFrom="column">
                        <wp:posOffset>0</wp:posOffset>
                      </wp:positionH>
                      <wp:positionV relativeFrom="paragraph">
                        <wp:posOffset>0</wp:posOffset>
                      </wp:positionV>
                      <wp:extent cx="76200" cy="19050"/>
                      <wp:effectExtent l="19050" t="38100" r="19050" b="38100"/>
                      <wp:wrapNone/>
                      <wp:docPr id="4744" name="Text Box 4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4" o:spid="_x0000_s1026" type="#_x0000_t202" style="position:absolute;margin-left:0;margin-top:0;width:6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f6i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GN/qJ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79744" behindDoc="0" locked="0" layoutInCell="1" allowOverlap="1" wp14:anchorId="3C31D9A9" wp14:editId="5F780BD3">
                      <wp:simplePos x="0" y="0"/>
                      <wp:positionH relativeFrom="column">
                        <wp:posOffset>0</wp:posOffset>
                      </wp:positionH>
                      <wp:positionV relativeFrom="paragraph">
                        <wp:posOffset>0</wp:posOffset>
                      </wp:positionV>
                      <wp:extent cx="76200" cy="19050"/>
                      <wp:effectExtent l="19050" t="38100" r="19050" b="38100"/>
                      <wp:wrapNone/>
                      <wp:docPr id="4745" name="Text Box 4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5" o:spid="_x0000_s1026" type="#_x0000_t202" style="position:absolute;margin-left:0;margin-top:0;width:6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3Y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&#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n7Xdh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0768" behindDoc="0" locked="0" layoutInCell="1" allowOverlap="1" wp14:anchorId="5EAD8BFD" wp14:editId="42E040BA">
                      <wp:simplePos x="0" y="0"/>
                      <wp:positionH relativeFrom="column">
                        <wp:posOffset>0</wp:posOffset>
                      </wp:positionH>
                      <wp:positionV relativeFrom="paragraph">
                        <wp:posOffset>0</wp:posOffset>
                      </wp:positionV>
                      <wp:extent cx="76200" cy="19050"/>
                      <wp:effectExtent l="19050" t="38100" r="19050" b="38100"/>
                      <wp:wrapNone/>
                      <wp:docPr id="4746" name="Text Box 47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6" o:spid="_x0000_s1026" type="#_x0000_t202" style="position:absolute;margin-left:0;margin-top:0;width:6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WG4V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1792" behindDoc="0" locked="0" layoutInCell="1" allowOverlap="1" wp14:anchorId="55038A93" wp14:editId="03E813E1">
                      <wp:simplePos x="0" y="0"/>
                      <wp:positionH relativeFrom="column">
                        <wp:posOffset>0</wp:posOffset>
                      </wp:positionH>
                      <wp:positionV relativeFrom="paragraph">
                        <wp:posOffset>0</wp:posOffset>
                      </wp:positionV>
                      <wp:extent cx="76200" cy="19050"/>
                      <wp:effectExtent l="19050" t="38100" r="19050" b="38100"/>
                      <wp:wrapNone/>
                      <wp:docPr id="4747" name="Text Box 4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7" o:spid="_x0000_s1026" type="#_x0000_t202" style="position:absolute;margin-left:0;margin-top:0;width:6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st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&#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kXGy1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2816" behindDoc="0" locked="0" layoutInCell="1" allowOverlap="1" wp14:anchorId="73B5B247" wp14:editId="1C8548E7">
                      <wp:simplePos x="0" y="0"/>
                      <wp:positionH relativeFrom="column">
                        <wp:posOffset>0</wp:posOffset>
                      </wp:positionH>
                      <wp:positionV relativeFrom="paragraph">
                        <wp:posOffset>0</wp:posOffset>
                      </wp:positionV>
                      <wp:extent cx="76200" cy="19050"/>
                      <wp:effectExtent l="19050" t="38100" r="19050" b="38100"/>
                      <wp:wrapNone/>
                      <wp:docPr id="4748" name="Text Box 4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8" o:spid="_x0000_s1026" type="#_x0000_t202" style="position:absolute;margin-left:0;margin-top:0;width:6pt;height: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w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Lv+/B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3840" behindDoc="0" locked="0" layoutInCell="1" allowOverlap="1" wp14:anchorId="06A3CC66" wp14:editId="54E515AF">
                      <wp:simplePos x="0" y="0"/>
                      <wp:positionH relativeFrom="column">
                        <wp:posOffset>0</wp:posOffset>
                      </wp:positionH>
                      <wp:positionV relativeFrom="paragraph">
                        <wp:posOffset>0</wp:posOffset>
                      </wp:positionV>
                      <wp:extent cx="76200" cy="19050"/>
                      <wp:effectExtent l="19050" t="38100" r="19050" b="38100"/>
                      <wp:wrapNone/>
                      <wp:docPr id="4749" name="Text Box 4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49" o:spid="_x0000_s1026" type="#_x0000_t202" style="position:absolute;margin-left:0;margin-top:0;width:6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ViK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qZWIp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4864" behindDoc="0" locked="0" layoutInCell="1" allowOverlap="1" wp14:anchorId="37D57FD0" wp14:editId="14950EA1">
                      <wp:simplePos x="0" y="0"/>
                      <wp:positionH relativeFrom="column">
                        <wp:posOffset>0</wp:posOffset>
                      </wp:positionH>
                      <wp:positionV relativeFrom="paragraph">
                        <wp:posOffset>0</wp:posOffset>
                      </wp:positionV>
                      <wp:extent cx="76200" cy="19050"/>
                      <wp:effectExtent l="19050" t="38100" r="19050" b="38100"/>
                      <wp:wrapNone/>
                      <wp:docPr id="4750" name="Text Box 4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0" o:spid="_x0000_s1026" type="#_x0000_t202" style="position:absolute;margin-left:0;margin-top:0;width:6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gaBSA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5888" behindDoc="0" locked="0" layoutInCell="1" allowOverlap="1" wp14:anchorId="1700065C" wp14:editId="7700B7DB">
                      <wp:simplePos x="0" y="0"/>
                      <wp:positionH relativeFrom="column">
                        <wp:posOffset>0</wp:posOffset>
                      </wp:positionH>
                      <wp:positionV relativeFrom="paragraph">
                        <wp:posOffset>0</wp:posOffset>
                      </wp:positionV>
                      <wp:extent cx="76200" cy="19050"/>
                      <wp:effectExtent l="19050" t="38100" r="19050" b="38100"/>
                      <wp:wrapNone/>
                      <wp:docPr id="4751" name="Text Box 4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1" o:spid="_x0000_s1026" type="#_x0000_t202" style="position:absolute;margin-left:0;margin-top:0;width:6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rf6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pN&#10;Qo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B63+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6912" behindDoc="0" locked="0" layoutInCell="1" allowOverlap="1" wp14:anchorId="48B6189F" wp14:editId="0CDB551F">
                      <wp:simplePos x="0" y="0"/>
                      <wp:positionH relativeFrom="column">
                        <wp:posOffset>0</wp:posOffset>
                      </wp:positionH>
                      <wp:positionV relativeFrom="paragraph">
                        <wp:posOffset>0</wp:posOffset>
                      </wp:positionV>
                      <wp:extent cx="76200" cy="19050"/>
                      <wp:effectExtent l="19050" t="38100" r="19050" b="38100"/>
                      <wp:wrapNone/>
                      <wp:docPr id="4752" name="Text Box 4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2" o:spid="_x0000_s1026" type="#_x0000_t202" style="position:absolute;margin-left:0;margin-top:0;width:6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IRSd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7936" behindDoc="0" locked="0" layoutInCell="1" allowOverlap="1" wp14:anchorId="737D04D7" wp14:editId="1E2F9B00">
                      <wp:simplePos x="0" y="0"/>
                      <wp:positionH relativeFrom="column">
                        <wp:posOffset>0</wp:posOffset>
                      </wp:positionH>
                      <wp:positionV relativeFrom="paragraph">
                        <wp:posOffset>0</wp:posOffset>
                      </wp:positionV>
                      <wp:extent cx="76200" cy="19050"/>
                      <wp:effectExtent l="19050" t="38100" r="19050" b="38100"/>
                      <wp:wrapNone/>
                      <wp:docPr id="4753" name="Text Box 4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3" o:spid="_x0000_s1026" type="#_x0000_t202" style="position:absolute;margin-left:0;margin-top:0;width:6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vEP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PLxD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8960" behindDoc="0" locked="0" layoutInCell="1" allowOverlap="1" wp14:anchorId="53E09D28" wp14:editId="6AF9F24D">
                      <wp:simplePos x="0" y="0"/>
                      <wp:positionH relativeFrom="column">
                        <wp:posOffset>0</wp:posOffset>
                      </wp:positionH>
                      <wp:positionV relativeFrom="paragraph">
                        <wp:posOffset>0</wp:posOffset>
                      </wp:positionV>
                      <wp:extent cx="76200" cy="19050"/>
                      <wp:effectExtent l="19050" t="38100" r="19050" b="38100"/>
                      <wp:wrapNone/>
                      <wp:docPr id="4754" name="Text Box 4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4" o:spid="_x0000_s1026" type="#_x0000_t202" style="position:absolute;margin-left:0;margin-top:0;width:6pt;height: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uix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&#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G26LF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89984" behindDoc="0" locked="0" layoutInCell="1" allowOverlap="1" wp14:anchorId="2A741EC1" wp14:editId="43CCA848">
                      <wp:simplePos x="0" y="0"/>
                      <wp:positionH relativeFrom="column">
                        <wp:posOffset>0</wp:posOffset>
                      </wp:positionH>
                      <wp:positionV relativeFrom="paragraph">
                        <wp:posOffset>0</wp:posOffset>
                      </wp:positionV>
                      <wp:extent cx="76200" cy="19050"/>
                      <wp:effectExtent l="19050" t="38100" r="19050" b="38100"/>
                      <wp:wrapNone/>
                      <wp:docPr id="4755" name="Text Box 4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5" o:spid="_x0000_s1026" type="#_x0000_t202" style="position:absolute;margin-left:0;margin-top:0;width:6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cBLy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1008" behindDoc="0" locked="0" layoutInCell="1" allowOverlap="1" wp14:anchorId="200C6ED0" wp14:editId="1803DD6F">
                      <wp:simplePos x="0" y="0"/>
                      <wp:positionH relativeFrom="column">
                        <wp:posOffset>0</wp:posOffset>
                      </wp:positionH>
                      <wp:positionV relativeFrom="paragraph">
                        <wp:posOffset>0</wp:posOffset>
                      </wp:positionV>
                      <wp:extent cx="76200" cy="19050"/>
                      <wp:effectExtent l="19050" t="38100" r="19050" b="38100"/>
                      <wp:wrapNone/>
                      <wp:docPr id="4756" name="Text Box 4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6" o:spid="_x0000_s1026" type="#_x0000_t202" style="position:absolute;margin-left:0;margin-top:0;width:6pt;height: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5EYw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VquR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2032" behindDoc="0" locked="0" layoutInCell="1" allowOverlap="1" wp14:anchorId="6863877A" wp14:editId="4D514B81">
                      <wp:simplePos x="0" y="0"/>
                      <wp:positionH relativeFrom="column">
                        <wp:posOffset>0</wp:posOffset>
                      </wp:positionH>
                      <wp:positionV relativeFrom="paragraph">
                        <wp:posOffset>0</wp:posOffset>
                      </wp:positionV>
                      <wp:extent cx="76200" cy="19050"/>
                      <wp:effectExtent l="19050" t="38100" r="19050" b="38100"/>
                      <wp:wrapNone/>
                      <wp:docPr id="4757" name="Text Box 4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7" o:spid="_x0000_s1026" type="#_x0000_t202" style="position:absolute;margin-left:0;margin-top:0;width:6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0+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SwNP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3056" behindDoc="0" locked="0" layoutInCell="1" allowOverlap="1" wp14:anchorId="6CE4CCC8" wp14:editId="20910786">
                      <wp:simplePos x="0" y="0"/>
                      <wp:positionH relativeFrom="column">
                        <wp:posOffset>0</wp:posOffset>
                      </wp:positionH>
                      <wp:positionV relativeFrom="paragraph">
                        <wp:posOffset>0</wp:posOffset>
                      </wp:positionV>
                      <wp:extent cx="76200" cy="19050"/>
                      <wp:effectExtent l="19050" t="38100" r="19050" b="38100"/>
                      <wp:wrapNone/>
                      <wp:docPr id="4758" name="Text Box 4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8" o:spid="_x0000_s1026" type="#_x0000_t202" style="position:absolute;margin-left:0;margin-top:0;width:6pt;height: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O3j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i1O3j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4080" behindDoc="0" locked="0" layoutInCell="1" allowOverlap="1" wp14:anchorId="335598F1" wp14:editId="75D929B1">
                      <wp:simplePos x="0" y="0"/>
                      <wp:positionH relativeFrom="column">
                        <wp:posOffset>0</wp:posOffset>
                      </wp:positionH>
                      <wp:positionV relativeFrom="paragraph">
                        <wp:posOffset>0</wp:posOffset>
                      </wp:positionV>
                      <wp:extent cx="76200" cy="19050"/>
                      <wp:effectExtent l="19050" t="38100" r="19050" b="38100"/>
                      <wp:wrapNone/>
                      <wp:docPr id="4759" name="Text Box 4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59" o:spid="_x0000_s1026" type="#_x0000_t202" style="position:absolute;margin-left:0;margin-top:0;width:6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k6Z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pN&#10;Eo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qJOm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5104" behindDoc="0" locked="0" layoutInCell="1" allowOverlap="1" wp14:anchorId="480C26B3" wp14:editId="15357925">
                      <wp:simplePos x="0" y="0"/>
                      <wp:positionH relativeFrom="column">
                        <wp:posOffset>0</wp:posOffset>
                      </wp:positionH>
                      <wp:positionV relativeFrom="paragraph">
                        <wp:posOffset>0</wp:posOffset>
                      </wp:positionV>
                      <wp:extent cx="76200" cy="19050"/>
                      <wp:effectExtent l="19050" t="38100" r="19050" b="38100"/>
                      <wp:wrapNone/>
                      <wp:docPr id="4760" name="Text Box 4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0" o:spid="_x0000_s1026" type="#_x0000_t202" style="position:absolute;margin-left:0;margin-top:0;width:6pt;height: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AJS61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6128" behindDoc="0" locked="0" layoutInCell="1" allowOverlap="1" wp14:anchorId="11D667B2" wp14:editId="6954DD45">
                      <wp:simplePos x="0" y="0"/>
                      <wp:positionH relativeFrom="column">
                        <wp:posOffset>0</wp:posOffset>
                      </wp:positionH>
                      <wp:positionV relativeFrom="paragraph">
                        <wp:posOffset>0</wp:posOffset>
                      </wp:positionV>
                      <wp:extent cx="76200" cy="19050"/>
                      <wp:effectExtent l="19050" t="38100" r="19050" b="38100"/>
                      <wp:wrapNone/>
                      <wp:docPr id="4761" name="Text Box 4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1" o:spid="_x0000_s1026" type="#_x0000_t202" style="position:absolute;margin-left:0;margin-top:0;width:6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43P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YU43P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7152" behindDoc="0" locked="0" layoutInCell="1" allowOverlap="1" wp14:anchorId="25CDB9AF" wp14:editId="60592472">
                      <wp:simplePos x="0" y="0"/>
                      <wp:positionH relativeFrom="column">
                        <wp:posOffset>0</wp:posOffset>
                      </wp:positionH>
                      <wp:positionV relativeFrom="paragraph">
                        <wp:posOffset>0</wp:posOffset>
                      </wp:positionV>
                      <wp:extent cx="76200" cy="19050"/>
                      <wp:effectExtent l="19050" t="38100" r="19050" b="38100"/>
                      <wp:wrapNone/>
                      <wp:docPr id="4762" name="Text Box 4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2" o:spid="_x0000_s1026" type="#_x0000_t202" style="position:absolute;margin-left:0;margin-top:0;width:6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wyWhA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8176" behindDoc="0" locked="0" layoutInCell="1" allowOverlap="1" wp14:anchorId="3B741E95" wp14:editId="70C61457">
                      <wp:simplePos x="0" y="0"/>
                      <wp:positionH relativeFrom="column">
                        <wp:posOffset>0</wp:posOffset>
                      </wp:positionH>
                      <wp:positionV relativeFrom="paragraph">
                        <wp:posOffset>0</wp:posOffset>
                      </wp:positionV>
                      <wp:extent cx="76200" cy="19050"/>
                      <wp:effectExtent l="19050" t="38100" r="19050" b="38100"/>
                      <wp:wrapNone/>
                      <wp:docPr id="4763" name="Text Box 4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3" o:spid="_x0000_s1026" type="#_x0000_t202" style="position:absolute;margin-left:0;margin-top:0;width:6pt;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i/yzp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699200" behindDoc="0" locked="0" layoutInCell="1" allowOverlap="1" wp14:anchorId="03806420" wp14:editId="6F8DD067">
                      <wp:simplePos x="0" y="0"/>
                      <wp:positionH relativeFrom="column">
                        <wp:posOffset>0</wp:posOffset>
                      </wp:positionH>
                      <wp:positionV relativeFrom="paragraph">
                        <wp:posOffset>0</wp:posOffset>
                      </wp:positionV>
                      <wp:extent cx="76200" cy="19050"/>
                      <wp:effectExtent l="19050" t="38100" r="19050" b="38100"/>
                      <wp:wrapNone/>
                      <wp:docPr id="4764" name="Text Box 4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4" o:spid="_x0000_s1026" type="#_x0000_t202" style="position:absolute;margin-left:0;margin-top:0;width:6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fvSh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0224" behindDoc="0" locked="0" layoutInCell="1" allowOverlap="1" wp14:anchorId="21889A3A" wp14:editId="109163D0">
                      <wp:simplePos x="0" y="0"/>
                      <wp:positionH relativeFrom="column">
                        <wp:posOffset>0</wp:posOffset>
                      </wp:positionH>
                      <wp:positionV relativeFrom="paragraph">
                        <wp:posOffset>0</wp:posOffset>
                      </wp:positionV>
                      <wp:extent cx="76200" cy="19050"/>
                      <wp:effectExtent l="19050" t="38100" r="19050" b="38100"/>
                      <wp:wrapNone/>
                      <wp:docPr id="4765" name="Text Box 4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5" o:spid="_x0000_s1026" type="#_x0000_t202" style="position:absolute;margin-left:0;margin-top:0;width:6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XH+Yw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Y1x/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1248" behindDoc="0" locked="0" layoutInCell="1" allowOverlap="1" wp14:anchorId="31FA1372" wp14:editId="61C8C039">
                      <wp:simplePos x="0" y="0"/>
                      <wp:positionH relativeFrom="column">
                        <wp:posOffset>0</wp:posOffset>
                      </wp:positionH>
                      <wp:positionV relativeFrom="paragraph">
                        <wp:posOffset>0</wp:posOffset>
                      </wp:positionV>
                      <wp:extent cx="76200" cy="19050"/>
                      <wp:effectExtent l="19050" t="38100" r="19050" b="38100"/>
                      <wp:wrapNone/>
                      <wp:docPr id="4766" name="Text Box 4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6" o:spid="_x0000_s1026" type="#_x0000_t202" style="position:absolute;margin-left:0;margin-top:0;width:6pt;height: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Rx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RF5Rx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2272" behindDoc="0" locked="0" layoutInCell="1" allowOverlap="1" wp14:anchorId="5D54270D" wp14:editId="006B1756">
                      <wp:simplePos x="0" y="0"/>
                      <wp:positionH relativeFrom="column">
                        <wp:posOffset>0</wp:posOffset>
                      </wp:positionH>
                      <wp:positionV relativeFrom="paragraph">
                        <wp:posOffset>0</wp:posOffset>
                      </wp:positionV>
                      <wp:extent cx="76200" cy="19050"/>
                      <wp:effectExtent l="19050" t="38100" r="19050" b="38100"/>
                      <wp:wrapNone/>
                      <wp:docPr id="4767" name="Text Box 47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7" o:spid="_x0000_s1026" type="#_x0000_t202" style="position:absolute;margin-left:0;margin-top:0;width:6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TcLYw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WE3C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3296" behindDoc="0" locked="0" layoutInCell="1" allowOverlap="1" wp14:anchorId="4BA59E94" wp14:editId="2BC172E3">
                      <wp:simplePos x="0" y="0"/>
                      <wp:positionH relativeFrom="column">
                        <wp:posOffset>0</wp:posOffset>
                      </wp:positionH>
                      <wp:positionV relativeFrom="paragraph">
                        <wp:posOffset>0</wp:posOffset>
                      </wp:positionV>
                      <wp:extent cx="76200" cy="19050"/>
                      <wp:effectExtent l="19050" t="38100" r="19050" b="38100"/>
                      <wp:wrapNone/>
                      <wp:docPr id="4768" name="Text Box 4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8" o:spid="_x0000_s1026" type="#_x0000_t202" style="position:absolute;margin-left:0;margin-top:0;width:6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fW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CmdfW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4320" behindDoc="0" locked="0" layoutInCell="1" allowOverlap="1" wp14:anchorId="2AA9A3CD" wp14:editId="48FDC2DE">
                      <wp:simplePos x="0" y="0"/>
                      <wp:positionH relativeFrom="column">
                        <wp:posOffset>0</wp:posOffset>
                      </wp:positionH>
                      <wp:positionV relativeFrom="paragraph">
                        <wp:posOffset>0</wp:posOffset>
                      </wp:positionV>
                      <wp:extent cx="76200" cy="19050"/>
                      <wp:effectExtent l="19050" t="38100" r="19050" b="38100"/>
                      <wp:wrapNone/>
                      <wp:docPr id="4769" name="Text Box 4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69" o:spid="_x0000_s1026" type="#_x0000_t202" style="position:absolute;margin-left:0;margin-top:0;width:6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3Ss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a73Ss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5344" behindDoc="0" locked="0" layoutInCell="1" allowOverlap="1" wp14:anchorId="39C01A17" wp14:editId="19B5B8BA">
                      <wp:simplePos x="0" y="0"/>
                      <wp:positionH relativeFrom="column">
                        <wp:posOffset>0</wp:posOffset>
                      </wp:positionH>
                      <wp:positionV relativeFrom="paragraph">
                        <wp:posOffset>0</wp:posOffset>
                      </wp:positionV>
                      <wp:extent cx="76200" cy="19050"/>
                      <wp:effectExtent l="19050" t="38100" r="19050" b="38100"/>
                      <wp:wrapNone/>
                      <wp:docPr id="4770" name="Text Box 4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0" o:spid="_x0000_s1026" type="#_x0000_t202" style="position:absolute;margin-left:0;margin-top:0;width:6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gHjim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6368" behindDoc="0" locked="0" layoutInCell="1" allowOverlap="1" wp14:anchorId="222B9A1E" wp14:editId="7DC423C5">
                      <wp:simplePos x="0" y="0"/>
                      <wp:positionH relativeFrom="column">
                        <wp:posOffset>0</wp:posOffset>
                      </wp:positionH>
                      <wp:positionV relativeFrom="paragraph">
                        <wp:posOffset>0</wp:posOffset>
                      </wp:positionV>
                      <wp:extent cx="76200" cy="19050"/>
                      <wp:effectExtent l="19050" t="38100" r="19050" b="38100"/>
                      <wp:wrapNone/>
                      <wp:docPr id="4771" name="Text Box 4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1" o:spid="_x0000_s1026" type="#_x0000_t202" style="position:absolute;margin-left:0;margin-top:0;width:6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Jvc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N&#10;Qo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Gib3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7392" behindDoc="0" locked="0" layoutInCell="1" allowOverlap="1" wp14:anchorId="751CAD1F" wp14:editId="682A6FDA">
                      <wp:simplePos x="0" y="0"/>
                      <wp:positionH relativeFrom="column">
                        <wp:posOffset>0</wp:posOffset>
                      </wp:positionH>
                      <wp:positionV relativeFrom="paragraph">
                        <wp:posOffset>0</wp:posOffset>
                      </wp:positionV>
                      <wp:extent cx="76200" cy="19050"/>
                      <wp:effectExtent l="19050" t="38100" r="19050" b="38100"/>
                      <wp:wrapNone/>
                      <wp:docPr id="4772" name="Text Box 4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2" o:spid="_x0000_s1026" type="#_x0000_t202" style="position:absolute;margin-left:0;margin-top:0;width:6pt;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PJ+U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8416" behindDoc="0" locked="0" layoutInCell="1" allowOverlap="1" wp14:anchorId="2CB60AA1" wp14:editId="5EC29462">
                      <wp:simplePos x="0" y="0"/>
                      <wp:positionH relativeFrom="column">
                        <wp:posOffset>0</wp:posOffset>
                      </wp:positionH>
                      <wp:positionV relativeFrom="paragraph">
                        <wp:posOffset>0</wp:posOffset>
                      </wp:positionV>
                      <wp:extent cx="76200" cy="19050"/>
                      <wp:effectExtent l="19050" t="38100" r="19050" b="38100"/>
                      <wp:wrapNone/>
                      <wp:docPr id="4773" name="Text Box 4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3" o:spid="_x0000_s1026" type="#_x0000_t202" style="position:absolute;margin-left:0;margin-top:0;width:6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0p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ITdK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09440" behindDoc="0" locked="0" layoutInCell="1" allowOverlap="1" wp14:anchorId="078F766C" wp14:editId="25BEB3C0">
                      <wp:simplePos x="0" y="0"/>
                      <wp:positionH relativeFrom="column">
                        <wp:posOffset>0</wp:posOffset>
                      </wp:positionH>
                      <wp:positionV relativeFrom="paragraph">
                        <wp:posOffset>0</wp:posOffset>
                      </wp:positionV>
                      <wp:extent cx="76200" cy="19050"/>
                      <wp:effectExtent l="19050" t="38100" r="19050" b="38100"/>
                      <wp:wrapNone/>
                      <wp:docPr id="4774" name="Text Box 4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4" o:spid="_x0000_s1026" type="#_x0000_t202" style="position:absolute;margin-left:0;margin-top:0;width:6pt;height: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SX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&#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HAxJd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0464" behindDoc="0" locked="0" layoutInCell="1" allowOverlap="1" wp14:anchorId="1D14AAB1" wp14:editId="3CE4FC14">
                      <wp:simplePos x="0" y="0"/>
                      <wp:positionH relativeFrom="column">
                        <wp:posOffset>0</wp:posOffset>
                      </wp:positionH>
                      <wp:positionV relativeFrom="paragraph">
                        <wp:posOffset>0</wp:posOffset>
                      </wp:positionV>
                      <wp:extent cx="76200" cy="19050"/>
                      <wp:effectExtent l="19050" t="38100" r="19050" b="38100"/>
                      <wp:wrapNone/>
                      <wp:docPr id="4775" name="Text Box 4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5" o:spid="_x0000_s1026" type="#_x0000_t202" style="position:absolute;margin-left:0;margin-top:0;width:6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mft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GbZn7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1488" behindDoc="0" locked="0" layoutInCell="1" allowOverlap="1" wp14:anchorId="2912CEAF" wp14:editId="518FDF4C">
                      <wp:simplePos x="0" y="0"/>
                      <wp:positionH relativeFrom="column">
                        <wp:posOffset>0</wp:posOffset>
                      </wp:positionH>
                      <wp:positionV relativeFrom="paragraph">
                        <wp:posOffset>0</wp:posOffset>
                      </wp:positionV>
                      <wp:extent cx="76200" cy="19050"/>
                      <wp:effectExtent l="19050" t="38100" r="19050" b="38100"/>
                      <wp:wrapNone/>
                      <wp:docPr id="4776" name="Text Box 4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6" o:spid="_x0000_s1026" type="#_x0000_t202" style="position:absolute;margin-left:0;margin-top:0;width:6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JiYw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SyCY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2512" behindDoc="0" locked="0" layoutInCell="1" allowOverlap="1" wp14:anchorId="301A3BDD" wp14:editId="79774F4B">
                      <wp:simplePos x="0" y="0"/>
                      <wp:positionH relativeFrom="column">
                        <wp:posOffset>0</wp:posOffset>
                      </wp:positionH>
                      <wp:positionV relativeFrom="paragraph">
                        <wp:posOffset>0</wp:posOffset>
                      </wp:positionV>
                      <wp:extent cx="76200" cy="19050"/>
                      <wp:effectExtent l="19050" t="38100" r="19050" b="38100"/>
                      <wp:wrapNone/>
                      <wp:docPr id="4777" name="Text Box 4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7" o:spid="_x0000_s1026" type="#_x0000_t202" style="position:absolute;margin-left:0;margin-top:0;width:6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VohG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3536" behindDoc="0" locked="0" layoutInCell="1" allowOverlap="1" wp14:anchorId="711F9BC4" wp14:editId="64A79ED2">
                      <wp:simplePos x="0" y="0"/>
                      <wp:positionH relativeFrom="column">
                        <wp:posOffset>0</wp:posOffset>
                      </wp:positionH>
                      <wp:positionV relativeFrom="paragraph">
                        <wp:posOffset>0</wp:posOffset>
                      </wp:positionV>
                      <wp:extent cx="76200" cy="19050"/>
                      <wp:effectExtent l="19050" t="38100" r="19050" b="38100"/>
                      <wp:wrapNone/>
                      <wp:docPr id="4778" name="Text Box 4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8" o:spid="_x0000_s1026" type="#_x0000_t202" style="position:absolute;margin-left:0;margin-top:0;width:6pt;height: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HF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iosHF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4560" behindDoc="0" locked="0" layoutInCell="1" allowOverlap="1" wp14:anchorId="37A41B25" wp14:editId="2DB22359">
                      <wp:simplePos x="0" y="0"/>
                      <wp:positionH relativeFrom="column">
                        <wp:posOffset>0</wp:posOffset>
                      </wp:positionH>
                      <wp:positionV relativeFrom="paragraph">
                        <wp:posOffset>0</wp:posOffset>
                      </wp:positionV>
                      <wp:extent cx="76200" cy="19050"/>
                      <wp:effectExtent l="19050" t="38100" r="19050" b="38100"/>
                      <wp:wrapNone/>
                      <wp:docPr id="4779" name="Text Box 4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79" o:spid="_x0000_s1026" type="#_x0000_t202" style="position:absolute;margin-left:0;margin-top:0;width:6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GK/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N&#10;Eo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tRiv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5584" behindDoc="0" locked="0" layoutInCell="1" allowOverlap="1" wp14:anchorId="56E7461D" wp14:editId="0179B32F">
                      <wp:simplePos x="0" y="0"/>
                      <wp:positionH relativeFrom="column">
                        <wp:posOffset>0</wp:posOffset>
                      </wp:positionH>
                      <wp:positionV relativeFrom="paragraph">
                        <wp:posOffset>0</wp:posOffset>
                      </wp:positionV>
                      <wp:extent cx="76200" cy="19050"/>
                      <wp:effectExtent l="19050" t="38100" r="19050" b="38100"/>
                      <wp:wrapNone/>
                      <wp:docPr id="4780" name="Text Box 4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0" o:spid="_x0000_s1026" type="#_x0000_t202" style="position:absolute;margin-left:0;margin-top:0;width:6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AZutH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6608" behindDoc="0" locked="0" layoutInCell="1" allowOverlap="1" wp14:anchorId="70642ACE" wp14:editId="4DCB0BDF">
                      <wp:simplePos x="0" y="0"/>
                      <wp:positionH relativeFrom="column">
                        <wp:posOffset>0</wp:posOffset>
                      </wp:positionH>
                      <wp:positionV relativeFrom="paragraph">
                        <wp:posOffset>0</wp:posOffset>
                      </wp:positionV>
                      <wp:extent cx="76200" cy="19050"/>
                      <wp:effectExtent l="19050" t="38100" r="19050" b="38100"/>
                      <wp:wrapNone/>
                      <wp:docPr id="4781" name="Text Box 4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1" o:spid="_x0000_s1026" type="#_x0000_t202" style="position:absolute;margin-left:0;margin-top:0;width:6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g9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F&#10;I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YEEg9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7632" behindDoc="0" locked="0" layoutInCell="1" allowOverlap="1" wp14:anchorId="097695AE" wp14:editId="2558FA92">
                      <wp:simplePos x="0" y="0"/>
                      <wp:positionH relativeFrom="column">
                        <wp:posOffset>0</wp:posOffset>
                      </wp:positionH>
                      <wp:positionV relativeFrom="paragraph">
                        <wp:posOffset>0</wp:posOffset>
                      </wp:positionV>
                      <wp:extent cx="76200" cy="19050"/>
                      <wp:effectExtent l="19050" t="38100" r="19050" b="38100"/>
                      <wp:wrapNone/>
                      <wp:docPr id="4782" name="Text Box 4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2" o:spid="_x0000_s1026" type="#_x0000_t202" style="position:absolute;margin-left:0;margin-top:0;width:6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CKrbJ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8656" behindDoc="0" locked="0" layoutInCell="1" allowOverlap="1" wp14:anchorId="2708DEA9" wp14:editId="1A52B364">
                      <wp:simplePos x="0" y="0"/>
                      <wp:positionH relativeFrom="column">
                        <wp:posOffset>0</wp:posOffset>
                      </wp:positionH>
                      <wp:positionV relativeFrom="paragraph">
                        <wp:posOffset>0</wp:posOffset>
                      </wp:positionV>
                      <wp:extent cx="76200" cy="19050"/>
                      <wp:effectExtent l="19050" t="38100" r="19050" b="38100"/>
                      <wp:wrapNone/>
                      <wp:docPr id="4783" name="Text Box 4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3" o:spid="_x0000_s1026" type="#_x0000_t202" style="position:absolute;margin-left:0;margin-top:0;width:6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19680" behindDoc="0" locked="0" layoutInCell="1" allowOverlap="1" wp14:anchorId="59ADE773" wp14:editId="7F951598">
                      <wp:simplePos x="0" y="0"/>
                      <wp:positionH relativeFrom="column">
                        <wp:posOffset>0</wp:posOffset>
                      </wp:positionH>
                      <wp:positionV relativeFrom="paragraph">
                        <wp:posOffset>0</wp:posOffset>
                      </wp:positionV>
                      <wp:extent cx="76200" cy="19050"/>
                      <wp:effectExtent l="19050" t="38100" r="19050" b="38100"/>
                      <wp:wrapNone/>
                      <wp:docPr id="4784" name="Text Box 4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4" o:spid="_x0000_s1026" type="#_x0000_t202" style="position:absolute;margin-left:0;margin-top:0;width:6pt;height: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4bgXd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0704" behindDoc="0" locked="0" layoutInCell="1" allowOverlap="1" wp14:anchorId="2C2C8051" wp14:editId="42436776">
                      <wp:simplePos x="0" y="0"/>
                      <wp:positionH relativeFrom="column">
                        <wp:posOffset>0</wp:posOffset>
                      </wp:positionH>
                      <wp:positionV relativeFrom="paragraph">
                        <wp:posOffset>0</wp:posOffset>
                      </wp:positionV>
                      <wp:extent cx="76200" cy="19050"/>
                      <wp:effectExtent l="19050" t="38100" r="19050" b="38100"/>
                      <wp:wrapNone/>
                      <wp:docPr id="4785" name="Text Box 4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5" o:spid="_x0000_s1026" type="#_x0000_t202" style="position:absolute;margin-left:0;margin-top:0;width:6pt;height: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rQM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F&#10;E4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60D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1728" behindDoc="0" locked="0" layoutInCell="1" allowOverlap="1" wp14:anchorId="1FFEBD15" wp14:editId="0AA8A2ED">
                      <wp:simplePos x="0" y="0"/>
                      <wp:positionH relativeFrom="column">
                        <wp:posOffset>0</wp:posOffset>
                      </wp:positionH>
                      <wp:positionV relativeFrom="paragraph">
                        <wp:posOffset>0</wp:posOffset>
                      </wp:positionV>
                      <wp:extent cx="76200" cy="19050"/>
                      <wp:effectExtent l="19050" t="38100" r="19050" b="38100"/>
                      <wp:wrapNone/>
                      <wp:docPr id="4786" name="Text Box 4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6" o:spid="_x0000_s1026" type="#_x0000_t202" style="position:absolute;margin-left:0;margin-top:0;width:6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0VRRg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2752" behindDoc="0" locked="0" layoutInCell="1" allowOverlap="1" wp14:anchorId="61CECF2F" wp14:editId="55EF16F1">
                      <wp:simplePos x="0" y="0"/>
                      <wp:positionH relativeFrom="column">
                        <wp:posOffset>0</wp:posOffset>
                      </wp:positionH>
                      <wp:positionV relativeFrom="paragraph">
                        <wp:posOffset>0</wp:posOffset>
                      </wp:positionV>
                      <wp:extent cx="76200" cy="19050"/>
                      <wp:effectExtent l="19050" t="38100" r="19050" b="38100"/>
                      <wp:wrapNone/>
                      <wp:docPr id="4787" name="Text Box 4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7" o:spid="_x0000_s1026" type="#_x0000_t202" style="position:absolute;margin-left:0;margin-top:0;width:6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vL5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F&#10;M4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SLy+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3776" behindDoc="0" locked="0" layoutInCell="1" allowOverlap="1" wp14:anchorId="26AB2D52" wp14:editId="0FF66CF9">
                      <wp:simplePos x="0" y="0"/>
                      <wp:positionH relativeFrom="column">
                        <wp:posOffset>0</wp:posOffset>
                      </wp:positionH>
                      <wp:positionV relativeFrom="paragraph">
                        <wp:posOffset>0</wp:posOffset>
                      </wp:positionV>
                      <wp:extent cx="76200" cy="19050"/>
                      <wp:effectExtent l="19050" t="38100" r="19050" b="38100"/>
                      <wp:wrapNone/>
                      <wp:docPr id="4788" name="Text Box 4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8" o:spid="_x0000_s1026" type="#_x0000_t202" style="position:absolute;margin-left:0;margin-top:0;width:6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hIk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C2hIk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4800" behindDoc="0" locked="0" layoutInCell="1" allowOverlap="1" wp14:anchorId="7201D122" wp14:editId="4AC0F85E">
                      <wp:simplePos x="0" y="0"/>
                      <wp:positionH relativeFrom="column">
                        <wp:posOffset>0</wp:posOffset>
                      </wp:positionH>
                      <wp:positionV relativeFrom="paragraph">
                        <wp:posOffset>0</wp:posOffset>
                      </wp:positionV>
                      <wp:extent cx="76200" cy="19050"/>
                      <wp:effectExtent l="19050" t="38100" r="19050" b="38100"/>
                      <wp:wrapNone/>
                      <wp:docPr id="4789" name="Text Box 4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89" o:spid="_x0000_s1026" type="#_x0000_t202" style="position:absolute;margin-left:0;margin-top:0;width:6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LFe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rF&#10;C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arLFe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5824" behindDoc="0" locked="0" layoutInCell="1" allowOverlap="1" wp14:anchorId="2307D27B" wp14:editId="7E228D93">
                      <wp:simplePos x="0" y="0"/>
                      <wp:positionH relativeFrom="column">
                        <wp:posOffset>0</wp:posOffset>
                      </wp:positionH>
                      <wp:positionV relativeFrom="paragraph">
                        <wp:posOffset>0</wp:posOffset>
                      </wp:positionV>
                      <wp:extent cx="76200" cy="19050"/>
                      <wp:effectExtent l="19050" t="38100" r="19050" b="38100"/>
                      <wp:wrapNone/>
                      <wp:docPr id="4790" name="Text Box 4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0" o:spid="_x0000_s1026" type="#_x0000_t202" style="position:absolute;margin-left:0;margin-top:0;width:6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gXf1U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6848" behindDoc="0" locked="0" layoutInCell="1" allowOverlap="1" wp14:anchorId="66F9394D" wp14:editId="02181AD7">
                      <wp:simplePos x="0" y="0"/>
                      <wp:positionH relativeFrom="column">
                        <wp:posOffset>0</wp:posOffset>
                      </wp:positionH>
                      <wp:positionV relativeFrom="paragraph">
                        <wp:posOffset>0</wp:posOffset>
                      </wp:positionV>
                      <wp:extent cx="76200" cy="19050"/>
                      <wp:effectExtent l="19050" t="38100" r="19050" b="38100"/>
                      <wp:wrapNone/>
                      <wp:docPr id="4791" name="Text Box 4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1" o:spid="_x0000_s1026" type="#_x0000_t202" style="position:absolute;margin-left:0;margin-top:0;width:6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14u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ol&#10;I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4K14u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7872" behindDoc="0" locked="0" layoutInCell="1" allowOverlap="1" wp14:anchorId="79AEC33C" wp14:editId="4084C411">
                      <wp:simplePos x="0" y="0"/>
                      <wp:positionH relativeFrom="column">
                        <wp:posOffset>0</wp:posOffset>
                      </wp:positionH>
                      <wp:positionV relativeFrom="paragraph">
                        <wp:posOffset>0</wp:posOffset>
                      </wp:positionV>
                      <wp:extent cx="76200" cy="19050"/>
                      <wp:effectExtent l="19050" t="38100" r="19050" b="38100"/>
                      <wp:wrapNone/>
                      <wp:docPr id="4792" name="Text Box 4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2" o:spid="_x0000_s1026" type="#_x0000_t202" style="position:absolute;margin-left:0;margin-top:0;width:6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Qsbuh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8896" behindDoc="0" locked="0" layoutInCell="1" allowOverlap="1" wp14:anchorId="203A2E75" wp14:editId="731500AA">
                      <wp:simplePos x="0" y="0"/>
                      <wp:positionH relativeFrom="column">
                        <wp:posOffset>0</wp:posOffset>
                      </wp:positionH>
                      <wp:positionV relativeFrom="paragraph">
                        <wp:posOffset>0</wp:posOffset>
                      </wp:positionV>
                      <wp:extent cx="76200" cy="19050"/>
                      <wp:effectExtent l="19050" t="38100" r="19050" b="38100"/>
                      <wp:wrapNone/>
                      <wp:docPr id="4793" name="Text Box 4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3" o:spid="_x0000_s1026" type="#_x0000_t202" style="position:absolute;margin-left:0;margin-top:0;width:6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xjb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McY2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29920" behindDoc="0" locked="0" layoutInCell="1" allowOverlap="1" wp14:anchorId="071AEC86" wp14:editId="2EF0753F">
                      <wp:simplePos x="0" y="0"/>
                      <wp:positionH relativeFrom="column">
                        <wp:posOffset>0</wp:posOffset>
                      </wp:positionH>
                      <wp:positionV relativeFrom="paragraph">
                        <wp:posOffset>0</wp:posOffset>
                      </wp:positionV>
                      <wp:extent cx="76200" cy="19050"/>
                      <wp:effectExtent l="19050" t="38100" r="19050" b="38100"/>
                      <wp:wrapNone/>
                      <wp:docPr id="4794" name="Text Box 4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4" o:spid="_x0000_s1026" type="#_x0000_t202" style="position:absolute;margin-left:0;margin-top:0;width:6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Fl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GDAWV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0944" behindDoc="0" locked="0" layoutInCell="1" allowOverlap="1" wp14:anchorId="6B598809" wp14:editId="64C4B807">
                      <wp:simplePos x="0" y="0"/>
                      <wp:positionH relativeFrom="column">
                        <wp:posOffset>0</wp:posOffset>
                      </wp:positionH>
                      <wp:positionV relativeFrom="paragraph">
                        <wp:posOffset>0</wp:posOffset>
                      </wp:positionV>
                      <wp:extent cx="76200" cy="19050"/>
                      <wp:effectExtent l="19050" t="38100" r="19050" b="38100"/>
                      <wp:wrapNone/>
                      <wp:docPr id="4795" name="Text Box 4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5" o:spid="_x0000_s1026" type="#_x0000_t202" style="position:absolute;margin-left:0;margin-top:0;width:6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aIf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Jol&#10;E4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2fWiH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731968" behindDoc="0" locked="0" layoutInCell="1" allowOverlap="1" wp14:anchorId="26C88B87" wp14:editId="769D7B4D">
                      <wp:simplePos x="0" y="0"/>
                      <wp:positionH relativeFrom="column">
                        <wp:posOffset>0</wp:posOffset>
                      </wp:positionH>
                      <wp:positionV relativeFrom="paragraph">
                        <wp:posOffset>0</wp:posOffset>
                      </wp:positionV>
                      <wp:extent cx="76200" cy="19050"/>
                      <wp:effectExtent l="19050" t="38100" r="19050" b="38100"/>
                      <wp:wrapNone/>
                      <wp:docPr id="4796" name="Text Box 4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796" o:spid="_x0000_s1026" type="#_x0000_t202" style="position:absolute;margin-left:0;margin-top:0;width:6pt;height: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0eQ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xb0eQ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5264" behindDoc="0" locked="0" layoutInCell="1" allowOverlap="1" wp14:anchorId="4321D72F" wp14:editId="0448EC83">
                      <wp:simplePos x="0" y="0"/>
                      <wp:positionH relativeFrom="column">
                        <wp:posOffset>0</wp:posOffset>
                      </wp:positionH>
                      <wp:positionV relativeFrom="paragraph">
                        <wp:posOffset>0</wp:posOffset>
                      </wp:positionV>
                      <wp:extent cx="76200" cy="19050"/>
                      <wp:effectExtent l="19050" t="38100" r="19050" b="38100"/>
                      <wp:wrapNone/>
                      <wp:docPr id="4975" name="Text Box 4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5" o:spid="_x0000_s1026" type="#_x0000_t202" style="position:absolute;margin-left:0;margin-top:0;width:6pt;height:1.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fF2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pm&#10;E4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6rHxd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6288" behindDoc="0" locked="0" layoutInCell="1" allowOverlap="1" wp14:anchorId="086E1BEC" wp14:editId="0331E6A8">
                      <wp:simplePos x="0" y="0"/>
                      <wp:positionH relativeFrom="column">
                        <wp:posOffset>0</wp:posOffset>
                      </wp:positionH>
                      <wp:positionV relativeFrom="paragraph">
                        <wp:posOffset>0</wp:posOffset>
                      </wp:positionV>
                      <wp:extent cx="76200" cy="19050"/>
                      <wp:effectExtent l="19050" t="38100" r="19050" b="38100"/>
                      <wp:wrapNone/>
                      <wp:docPr id="4976" name="Text Box 4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6" o:spid="_x0000_s1026" type="#_x0000_t202" style="position:absolute;margin-left:0;margin-top:0;width:6pt;height:1.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xT5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CKxT5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7312" behindDoc="0" locked="0" layoutInCell="1" allowOverlap="1" wp14:anchorId="0C7707E0" wp14:editId="4D75D518">
                      <wp:simplePos x="0" y="0"/>
                      <wp:positionH relativeFrom="column">
                        <wp:posOffset>0</wp:posOffset>
                      </wp:positionH>
                      <wp:positionV relativeFrom="paragraph">
                        <wp:posOffset>0</wp:posOffset>
                      </wp:positionV>
                      <wp:extent cx="76200" cy="19050"/>
                      <wp:effectExtent l="19050" t="38100" r="19050" b="38100"/>
                      <wp:wrapNone/>
                      <wp:docPr id="4977" name="Text Box 4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7" o:spid="_x0000_s1026" type="#_x0000_t202" style="position:absolute;margin-left:0;margin-top:0;width:6pt;height:1.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eDYw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2l23g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8336" behindDoc="0" locked="0" layoutInCell="1" allowOverlap="1" wp14:anchorId="1EAFA563" wp14:editId="5368890D">
                      <wp:simplePos x="0" y="0"/>
                      <wp:positionH relativeFrom="column">
                        <wp:posOffset>0</wp:posOffset>
                      </wp:positionH>
                      <wp:positionV relativeFrom="paragraph">
                        <wp:posOffset>0</wp:posOffset>
                      </wp:positionV>
                      <wp:extent cx="76200" cy="19050"/>
                      <wp:effectExtent l="19050" t="38100" r="19050" b="38100"/>
                      <wp:wrapNone/>
                      <wp:docPr id="4978" name="Text Box 4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8" o:spid="_x0000_s1026" type="#_x0000_t202" style="position:absolute;margin-left:0;margin-top:0;width:6pt;height: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de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RpVde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19360" behindDoc="0" locked="0" layoutInCell="1" allowOverlap="1" wp14:anchorId="0433C548" wp14:editId="5123FF59">
                      <wp:simplePos x="0" y="0"/>
                      <wp:positionH relativeFrom="column">
                        <wp:posOffset>0</wp:posOffset>
                      </wp:positionH>
                      <wp:positionV relativeFrom="paragraph">
                        <wp:posOffset>0</wp:posOffset>
                      </wp:positionV>
                      <wp:extent cx="76200" cy="19050"/>
                      <wp:effectExtent l="19050" t="38100" r="19050" b="38100"/>
                      <wp:wrapNone/>
                      <wp:docPr id="4979" name="Text Box 4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79" o:spid="_x0000_s1026" type="#_x0000_t202" style="position:absolute;margin-left:0;margin-top:0;width:6pt;height:1.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k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pm&#10;C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J0/Qk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0384" behindDoc="0" locked="0" layoutInCell="1" allowOverlap="1" wp14:anchorId="5EB3425F" wp14:editId="1E062B7A">
                      <wp:simplePos x="0" y="0"/>
                      <wp:positionH relativeFrom="column">
                        <wp:posOffset>0</wp:posOffset>
                      </wp:positionH>
                      <wp:positionV relativeFrom="paragraph">
                        <wp:posOffset>0</wp:posOffset>
                      </wp:positionV>
                      <wp:extent cx="76200" cy="19050"/>
                      <wp:effectExtent l="19050" t="38100" r="19050" b="38100"/>
                      <wp:wrapNone/>
                      <wp:docPr id="4980" name="Text Box 4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0" o:spid="_x0000_s1026" type="#_x0000_t202" style="position:absolute;margin-left:0;margin-top:0;width:6pt;height:1.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zYX3c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1408" behindDoc="0" locked="0" layoutInCell="1" allowOverlap="1" wp14:anchorId="476191F5" wp14:editId="052946D7">
                      <wp:simplePos x="0" y="0"/>
                      <wp:positionH relativeFrom="column">
                        <wp:posOffset>0</wp:posOffset>
                      </wp:positionH>
                      <wp:positionV relativeFrom="paragraph">
                        <wp:posOffset>0</wp:posOffset>
                      </wp:positionV>
                      <wp:extent cx="76200" cy="19050"/>
                      <wp:effectExtent l="19050" t="38100" r="19050" b="38100"/>
                      <wp:wrapNone/>
                      <wp:docPr id="4981" name="Text Box 4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1" o:spid="_x0000_s1026" type="#_x0000_t202" style="position:absolute;margin-left:0;margin-top:0;width:6pt;height:1.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96m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rF96m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2432" behindDoc="0" locked="0" layoutInCell="1" allowOverlap="1" wp14:anchorId="63083658" wp14:editId="4D19C926">
                      <wp:simplePos x="0" y="0"/>
                      <wp:positionH relativeFrom="column">
                        <wp:posOffset>0</wp:posOffset>
                      </wp:positionH>
                      <wp:positionV relativeFrom="paragraph">
                        <wp:posOffset>0</wp:posOffset>
                      </wp:positionV>
                      <wp:extent cx="76200" cy="19050"/>
                      <wp:effectExtent l="19050" t="38100" r="19050" b="38100"/>
                      <wp:wrapNone/>
                      <wp:docPr id="4982" name="Text Box 4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2" o:spid="_x0000_s1026" type="#_x0000_t202" style="position:absolute;margin-left:0;margin-top:0;width:6pt;height:1.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ONOyl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3456" behindDoc="0" locked="0" layoutInCell="1" allowOverlap="1" wp14:anchorId="3EB432BF" wp14:editId="220BA4E0">
                      <wp:simplePos x="0" y="0"/>
                      <wp:positionH relativeFrom="column">
                        <wp:posOffset>0</wp:posOffset>
                      </wp:positionH>
                      <wp:positionV relativeFrom="paragraph">
                        <wp:posOffset>0</wp:posOffset>
                      </wp:positionV>
                      <wp:extent cx="76200" cy="19050"/>
                      <wp:effectExtent l="19050" t="38100" r="19050" b="38100"/>
                      <wp:wrapNone/>
                      <wp:docPr id="4983" name="Text Box 4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3" o:spid="_x0000_s1026" type="#_x0000_t202" style="position:absolute;margin-left:0;margin-top:0;width:6pt;height:1.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v7mFN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4480" behindDoc="0" locked="0" layoutInCell="1" allowOverlap="1" wp14:anchorId="0CCCA103" wp14:editId="2149A032">
                      <wp:simplePos x="0" y="0"/>
                      <wp:positionH relativeFrom="column">
                        <wp:posOffset>0</wp:posOffset>
                      </wp:positionH>
                      <wp:positionV relativeFrom="paragraph">
                        <wp:posOffset>0</wp:posOffset>
                      </wp:positionV>
                      <wp:extent cx="76200" cy="19050"/>
                      <wp:effectExtent l="19050" t="38100" r="19050" b="38100"/>
                      <wp:wrapNone/>
                      <wp:docPr id="4984" name="Text Box 4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4" o:spid="_x0000_s1026" type="#_x0000_t202" style="position:absolute;margin-left:0;margin-top:0;width:6pt;height:1.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r+B7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5504" behindDoc="0" locked="0" layoutInCell="1" allowOverlap="1" wp14:anchorId="523669A4" wp14:editId="0C7F9C50">
                      <wp:simplePos x="0" y="0"/>
                      <wp:positionH relativeFrom="column">
                        <wp:posOffset>0</wp:posOffset>
                      </wp:positionH>
                      <wp:positionV relativeFrom="paragraph">
                        <wp:posOffset>0</wp:posOffset>
                      </wp:positionV>
                      <wp:extent cx="76200" cy="19050"/>
                      <wp:effectExtent l="19050" t="38100" r="19050" b="38100"/>
                      <wp:wrapNone/>
                      <wp:docPr id="4985" name="Text Box 4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5" o:spid="_x0000_s1026" type="#_x0000_t202" style="position:absolute;margin-left:0;margin-top:0;width:6pt;height:1.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KX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ri&#10;C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KySKX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6528" behindDoc="0" locked="0" layoutInCell="1" allowOverlap="1" wp14:anchorId="063B1B75" wp14:editId="24990A75">
                      <wp:simplePos x="0" y="0"/>
                      <wp:positionH relativeFrom="column">
                        <wp:posOffset>0</wp:posOffset>
                      </wp:positionH>
                      <wp:positionV relativeFrom="paragraph">
                        <wp:posOffset>0</wp:posOffset>
                      </wp:positionV>
                      <wp:extent cx="76200" cy="19050"/>
                      <wp:effectExtent l="19050" t="38100" r="19050" b="38100"/>
                      <wp:wrapNone/>
                      <wp:docPr id="4986" name="Text Box 4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6" o:spid="_x0000_s1026" type="#_x0000_t202" style="position:absolute;margin-left:0;margin-top:0;width:6pt;height: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lPHG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7552" behindDoc="0" locked="0" layoutInCell="1" allowOverlap="1" wp14:anchorId="237195B7" wp14:editId="57895915">
                      <wp:simplePos x="0" y="0"/>
                      <wp:positionH relativeFrom="column">
                        <wp:posOffset>0</wp:posOffset>
                      </wp:positionH>
                      <wp:positionV relativeFrom="paragraph">
                        <wp:posOffset>0</wp:posOffset>
                      </wp:positionV>
                      <wp:extent cx="76200" cy="19050"/>
                      <wp:effectExtent l="19050" t="38100" r="19050" b="38100"/>
                      <wp:wrapNone/>
                      <wp:docPr id="4987" name="Text Box 4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7" o:spid="_x0000_s1026" type="#_x0000_t202" style="position:absolute;margin-left:0;margin-top:0;width:6pt;height:1.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WRi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ri&#10;G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6JWRi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8576" behindDoc="0" locked="0" layoutInCell="1" allowOverlap="1" wp14:anchorId="59E99F08" wp14:editId="7286C9AC">
                      <wp:simplePos x="0" y="0"/>
                      <wp:positionH relativeFrom="column">
                        <wp:posOffset>0</wp:posOffset>
                      </wp:positionH>
                      <wp:positionV relativeFrom="paragraph">
                        <wp:posOffset>0</wp:posOffset>
                      </wp:positionV>
                      <wp:extent cx="76200" cy="19050"/>
                      <wp:effectExtent l="19050" t="38100" r="19050" b="38100"/>
                      <wp:wrapNone/>
                      <wp:docPr id="4988" name="Text Box 4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8" o:spid="_x0000_s1026" type="#_x0000_t202" style="position:absolute;margin-left:0;margin-top:0;width:6pt;height:1.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YS/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x3YS/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29600" behindDoc="0" locked="0" layoutInCell="1" allowOverlap="1" wp14:anchorId="1F472BC6" wp14:editId="086701C8">
                      <wp:simplePos x="0" y="0"/>
                      <wp:positionH relativeFrom="column">
                        <wp:posOffset>0</wp:posOffset>
                      </wp:positionH>
                      <wp:positionV relativeFrom="paragraph">
                        <wp:posOffset>0</wp:posOffset>
                      </wp:positionV>
                      <wp:extent cx="76200" cy="19050"/>
                      <wp:effectExtent l="19050" t="38100" r="19050" b="38100"/>
                      <wp:wrapNone/>
                      <wp:docPr id="4989" name="Text Box 4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89" o:spid="_x0000_s1026" type="#_x0000_t202" style="position:absolute;margin-left:0;margin-top:0;width:6pt;height:1.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fF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pqyfF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0624" behindDoc="0" locked="0" layoutInCell="1" allowOverlap="1" wp14:anchorId="327DB19C" wp14:editId="1B138CC2">
                      <wp:simplePos x="0" y="0"/>
                      <wp:positionH relativeFrom="column">
                        <wp:posOffset>0</wp:posOffset>
                      </wp:positionH>
                      <wp:positionV relativeFrom="paragraph">
                        <wp:posOffset>0</wp:posOffset>
                      </wp:positionV>
                      <wp:extent cx="76200" cy="19050"/>
                      <wp:effectExtent l="19050" t="38100" r="19050" b="38100"/>
                      <wp:wrapNone/>
                      <wp:docPr id="4990" name="Text Box 4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0" o:spid="_x0000_s1026" type="#_x0000_t202" style="position:absolute;margin-left:0;margin-top:0;width:6pt;height:1.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TWmvP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1648" behindDoc="0" locked="0" layoutInCell="1" allowOverlap="1" wp14:anchorId="54339E13" wp14:editId="5B44275A">
                      <wp:simplePos x="0" y="0"/>
                      <wp:positionH relativeFrom="column">
                        <wp:posOffset>0</wp:posOffset>
                      </wp:positionH>
                      <wp:positionV relativeFrom="paragraph">
                        <wp:posOffset>0</wp:posOffset>
                      </wp:positionV>
                      <wp:extent cx="76200" cy="19050"/>
                      <wp:effectExtent l="19050" t="38100" r="19050" b="38100"/>
                      <wp:wrapNone/>
                      <wp:docPr id="4991" name="Text Box 4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1" o:spid="_x0000_s1026" type="#_x0000_t202" style="position:absolute;margin-left:0;margin-top:0;width:6pt;height:1.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i1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LLMi1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2672" behindDoc="0" locked="0" layoutInCell="1" allowOverlap="1" wp14:anchorId="6FF4E8BB" wp14:editId="21913EDA">
                      <wp:simplePos x="0" y="0"/>
                      <wp:positionH relativeFrom="column">
                        <wp:posOffset>0</wp:posOffset>
                      </wp:positionH>
                      <wp:positionV relativeFrom="paragraph">
                        <wp:posOffset>0</wp:posOffset>
                      </wp:positionV>
                      <wp:extent cx="76200" cy="19050"/>
                      <wp:effectExtent l="19050" t="38100" r="19050" b="38100"/>
                      <wp:wrapNone/>
                      <wp:docPr id="4992" name="Text Box 4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2" o:spid="_x0000_s1026" type="#_x0000_t202" style="position:absolute;margin-left:0;margin-top:0;width:6pt;height:1.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jti06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3696" behindDoc="0" locked="0" layoutInCell="1" allowOverlap="1" wp14:anchorId="129E3B88" wp14:editId="5B5E9ACF">
                      <wp:simplePos x="0" y="0"/>
                      <wp:positionH relativeFrom="column">
                        <wp:posOffset>0</wp:posOffset>
                      </wp:positionH>
                      <wp:positionV relativeFrom="paragraph">
                        <wp:posOffset>0</wp:posOffset>
                      </wp:positionV>
                      <wp:extent cx="76200" cy="19050"/>
                      <wp:effectExtent l="19050" t="38100" r="19050" b="38100"/>
                      <wp:wrapNone/>
                      <wp:docPr id="4993" name="Text Box 4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3" o:spid="_x0000_s1026" type="#_x0000_t202" style="position:absolute;margin-left:0;margin-top:0;width:6pt;height:1.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8COQ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4720" behindDoc="0" locked="0" layoutInCell="1" allowOverlap="1" wp14:anchorId="7A3085DC" wp14:editId="328C3D10">
                      <wp:simplePos x="0" y="0"/>
                      <wp:positionH relativeFrom="column">
                        <wp:posOffset>0</wp:posOffset>
                      </wp:positionH>
                      <wp:positionV relativeFrom="paragraph">
                        <wp:posOffset>0</wp:posOffset>
                      </wp:positionV>
                      <wp:extent cx="76200" cy="19050"/>
                      <wp:effectExtent l="19050" t="38100" r="19050" b="38100"/>
                      <wp:wrapNone/>
                      <wp:docPr id="4994" name="Text Box 4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4" o:spid="_x0000_s1026" type="#_x0000_t202" style="position:absolute;margin-left:0;margin-top:0;width:6pt;height:1.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KEl/5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5744" behindDoc="0" locked="0" layoutInCell="1" allowOverlap="1" wp14:anchorId="6C8DFE9A" wp14:editId="1E6D3895">
                      <wp:simplePos x="0" y="0"/>
                      <wp:positionH relativeFrom="column">
                        <wp:posOffset>0</wp:posOffset>
                      </wp:positionH>
                      <wp:positionV relativeFrom="paragraph">
                        <wp:posOffset>0</wp:posOffset>
                      </wp:positionV>
                      <wp:extent cx="76200" cy="19050"/>
                      <wp:effectExtent l="19050" t="38100" r="19050" b="38100"/>
                      <wp:wrapNone/>
                      <wp:docPr id="4995" name="Text Box 4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5" o:spid="_x0000_s1026" type="#_x0000_t202" style="position:absolute;margin-left:0;margin-top:0;width:6pt;height:1.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SE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qS&#10;C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q8jSE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6768" behindDoc="0" locked="0" layoutInCell="1" allowOverlap="1" wp14:anchorId="7A61F38F" wp14:editId="1AC9BD65">
                      <wp:simplePos x="0" y="0"/>
                      <wp:positionH relativeFrom="column">
                        <wp:posOffset>0</wp:posOffset>
                      </wp:positionH>
                      <wp:positionV relativeFrom="paragraph">
                        <wp:posOffset>0</wp:posOffset>
                      </wp:positionV>
                      <wp:extent cx="76200" cy="19050"/>
                      <wp:effectExtent l="19050" t="38100" r="19050" b="38100"/>
                      <wp:wrapNone/>
                      <wp:docPr id="4996" name="Text Box 4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6" o:spid="_x0000_s1026" type="#_x0000_t202" style="position:absolute;margin-left:0;margin-top:0;width:6pt;height:1.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CaNEL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7792" behindDoc="0" locked="0" layoutInCell="1" allowOverlap="1" wp14:anchorId="164EF357" wp14:editId="6DDA1D8E">
                      <wp:simplePos x="0" y="0"/>
                      <wp:positionH relativeFrom="column">
                        <wp:posOffset>0</wp:posOffset>
                      </wp:positionH>
                      <wp:positionV relativeFrom="paragraph">
                        <wp:posOffset>0</wp:posOffset>
                      </wp:positionV>
                      <wp:extent cx="76200" cy="19050"/>
                      <wp:effectExtent l="19050" t="38100" r="19050" b="38100"/>
                      <wp:wrapNone/>
                      <wp:docPr id="4997" name="Text Box 4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7" o:spid="_x0000_s1026" type="#_x0000_t202" style="position:absolute;margin-left:0;margin-top:0;width:6pt;height:1.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nJx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qS&#10;G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kGURLlxW1LT1ywf28J9RlOJuPJ4KQL6bveAve8&#10;742kLTdwezS8zXB8TiKp9d9aUCetIbwZ3q9GYelfRgFyn4R2brUGHay6kfTwrE4uhl/QHTpeF/Yf&#10;v/6G9+tLbfEb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aHnJx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8816" behindDoc="0" locked="0" layoutInCell="1" allowOverlap="1" wp14:anchorId="7534E52F" wp14:editId="09493CF4">
                      <wp:simplePos x="0" y="0"/>
                      <wp:positionH relativeFrom="column">
                        <wp:posOffset>0</wp:posOffset>
                      </wp:positionH>
                      <wp:positionV relativeFrom="paragraph">
                        <wp:posOffset>0</wp:posOffset>
                      </wp:positionV>
                      <wp:extent cx="76200" cy="19050"/>
                      <wp:effectExtent l="19050" t="38100" r="19050" b="38100"/>
                      <wp:wrapNone/>
                      <wp:docPr id="4998" name="Text Box 4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8" o:spid="_x0000_s1026" type="#_x0000_t202" style="position:absolute;margin-left:0;margin-top:0;width:6pt;height: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pKs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R5pKs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39840" behindDoc="0" locked="0" layoutInCell="1" allowOverlap="1" wp14:anchorId="6E4804A2" wp14:editId="5BE6B2CF">
                      <wp:simplePos x="0" y="0"/>
                      <wp:positionH relativeFrom="column">
                        <wp:posOffset>0</wp:posOffset>
                      </wp:positionH>
                      <wp:positionV relativeFrom="paragraph">
                        <wp:posOffset>0</wp:posOffset>
                      </wp:positionV>
                      <wp:extent cx="76200" cy="19050"/>
                      <wp:effectExtent l="19050" t="38100" r="19050" b="38100"/>
                      <wp:wrapNone/>
                      <wp:docPr id="4999" name="Text Box 4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4999" o:spid="_x0000_s1026" type="#_x0000_t202" style="position:absolute;margin-left:0;margin-top:0;width:6pt;height:1.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DHW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JkDHW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0864" behindDoc="0" locked="0" layoutInCell="1" allowOverlap="1" wp14:anchorId="494A20C3" wp14:editId="3BD7C676">
                      <wp:simplePos x="0" y="0"/>
                      <wp:positionH relativeFrom="column">
                        <wp:posOffset>0</wp:posOffset>
                      </wp:positionH>
                      <wp:positionV relativeFrom="paragraph">
                        <wp:posOffset>0</wp:posOffset>
                      </wp:positionV>
                      <wp:extent cx="76200" cy="19050"/>
                      <wp:effectExtent l="19050" t="38100" r="19050" b="38100"/>
                      <wp:wrapNone/>
                      <wp:docPr id="5000" name="Text Box 5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0" o:spid="_x0000_s1026" type="#_x0000_t202" style="position:absolute;margin-left:0;margin-top:0;width:6pt;height:1.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1888" behindDoc="0" locked="0" layoutInCell="1" allowOverlap="1" wp14:anchorId="7F89809F" wp14:editId="59185E87">
                      <wp:simplePos x="0" y="0"/>
                      <wp:positionH relativeFrom="column">
                        <wp:posOffset>0</wp:posOffset>
                      </wp:positionH>
                      <wp:positionV relativeFrom="paragraph">
                        <wp:posOffset>0</wp:posOffset>
                      </wp:positionV>
                      <wp:extent cx="76200" cy="19050"/>
                      <wp:effectExtent l="19050" t="38100" r="19050" b="38100"/>
                      <wp:wrapNone/>
                      <wp:docPr id="5001" name="Text Box 5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1" o:spid="_x0000_s1026" type="#_x0000_t202" style="position:absolute;margin-left:0;margin-top:0;width:6pt;height: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wUh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GXBSF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2912" behindDoc="0" locked="0" layoutInCell="1" allowOverlap="1" wp14:anchorId="74FD2763" wp14:editId="2EDD0404">
                      <wp:simplePos x="0" y="0"/>
                      <wp:positionH relativeFrom="column">
                        <wp:posOffset>0</wp:posOffset>
                      </wp:positionH>
                      <wp:positionV relativeFrom="paragraph">
                        <wp:posOffset>0</wp:posOffset>
                      </wp:positionV>
                      <wp:extent cx="76200" cy="19050"/>
                      <wp:effectExtent l="19050" t="38100" r="19050" b="38100"/>
                      <wp:wrapNone/>
                      <wp:docPr id="5002" name="Text Box 5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2" o:spid="_x0000_s1026" type="#_x0000_t202" style="position:absolute;margin-left:0;margin-top:0;width:6pt;height:1.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eCu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Q3gr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3936" behindDoc="0" locked="0" layoutInCell="1" allowOverlap="1" wp14:anchorId="5FC2CE5A" wp14:editId="4F732B09">
                      <wp:simplePos x="0" y="0"/>
                      <wp:positionH relativeFrom="column">
                        <wp:posOffset>0</wp:posOffset>
                      </wp:positionH>
                      <wp:positionV relativeFrom="paragraph">
                        <wp:posOffset>0</wp:posOffset>
                      </wp:positionV>
                      <wp:extent cx="76200" cy="19050"/>
                      <wp:effectExtent l="19050" t="38100" r="19050" b="38100"/>
                      <wp:wrapNone/>
                      <wp:docPr id="5003" name="Text Box 5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3" o:spid="_x0000_s1026" type="#_x0000_t202" style="position:absolute;margin-left:0;margin-top:0;width:6pt;height:1.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PUYw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XtD1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4960" behindDoc="0" locked="0" layoutInCell="1" allowOverlap="1" wp14:anchorId="08DA63A1" wp14:editId="3D2CDE39">
                      <wp:simplePos x="0" y="0"/>
                      <wp:positionH relativeFrom="column">
                        <wp:posOffset>0</wp:posOffset>
                      </wp:positionH>
                      <wp:positionV relativeFrom="paragraph">
                        <wp:posOffset>0</wp:posOffset>
                      </wp:positionV>
                      <wp:extent cx="76200" cy="19050"/>
                      <wp:effectExtent l="19050" t="38100" r="19050" b="38100"/>
                      <wp:wrapNone/>
                      <wp:docPr id="5004" name="Text Box 5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4" o:spid="_x0000_s1026" type="#_x0000_t202" style="position:absolute;margin-left:0;margin-top:0;width:6pt;height:1.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1pq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g/Wmp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5984" behindDoc="0" locked="0" layoutInCell="1" allowOverlap="1" wp14:anchorId="65D191B5" wp14:editId="33CFAE89">
                      <wp:simplePos x="0" y="0"/>
                      <wp:positionH relativeFrom="column">
                        <wp:posOffset>0</wp:posOffset>
                      </wp:positionH>
                      <wp:positionV relativeFrom="paragraph">
                        <wp:posOffset>0</wp:posOffset>
                      </wp:positionV>
                      <wp:extent cx="76200" cy="19050"/>
                      <wp:effectExtent l="19050" t="38100" r="19050" b="38100"/>
                      <wp:wrapNone/>
                      <wp:docPr id="5005" name="Text Box 5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5" o:spid="_x0000_s1026" type="#_x0000_t202" style="position:absolute;margin-left:0;margin-top:0;width:6pt;height:1.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fkQ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En5E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7008" behindDoc="0" locked="0" layoutInCell="1" allowOverlap="1" wp14:anchorId="3E6C6AA1" wp14:editId="6043720F">
                      <wp:simplePos x="0" y="0"/>
                      <wp:positionH relativeFrom="column">
                        <wp:posOffset>0</wp:posOffset>
                      </wp:positionH>
                      <wp:positionV relativeFrom="paragraph">
                        <wp:posOffset>0</wp:posOffset>
                      </wp:positionV>
                      <wp:extent cx="76200" cy="19050"/>
                      <wp:effectExtent l="19050" t="38100" r="19050" b="38100"/>
                      <wp:wrapNone/>
                      <wp:docPr id="5006" name="Text Box 5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6" o:spid="_x0000_s1026" type="#_x0000_t202" style="position:absolute;margin-left:0;margin-top:0;width:6pt;height:1.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Y0xyf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8032" behindDoc="0" locked="0" layoutInCell="1" allowOverlap="1" wp14:anchorId="209883CF" wp14:editId="16055D77">
                      <wp:simplePos x="0" y="0"/>
                      <wp:positionH relativeFrom="column">
                        <wp:posOffset>0</wp:posOffset>
                      </wp:positionH>
                      <wp:positionV relativeFrom="paragraph">
                        <wp:posOffset>0</wp:posOffset>
                      </wp:positionV>
                      <wp:extent cx="76200" cy="19050"/>
                      <wp:effectExtent l="19050" t="38100" r="19050" b="38100"/>
                      <wp:wrapNone/>
                      <wp:docPr id="5007" name="Text Box 5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7" o:spid="_x0000_s1026" type="#_x0000_t202" style="position:absolute;margin-left:0;margin-top:0;width:6pt;height:1.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l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Clv+V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49056" behindDoc="0" locked="0" layoutInCell="1" allowOverlap="1" wp14:anchorId="2181F097" wp14:editId="10F7974B">
                      <wp:simplePos x="0" y="0"/>
                      <wp:positionH relativeFrom="column">
                        <wp:posOffset>0</wp:posOffset>
                      </wp:positionH>
                      <wp:positionV relativeFrom="paragraph">
                        <wp:posOffset>0</wp:posOffset>
                      </wp:positionV>
                      <wp:extent cx="76200" cy="19050"/>
                      <wp:effectExtent l="19050" t="38100" r="19050" b="38100"/>
                      <wp:wrapNone/>
                      <wp:docPr id="5008" name="Text Box 5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8" o:spid="_x0000_s1026" type="#_x0000_t202" style="position:absolute;margin-left:0;margin-top:0;width:6pt;height:1.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V84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tdXzh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0080" behindDoc="0" locked="0" layoutInCell="1" allowOverlap="1" wp14:anchorId="44DFDAF3" wp14:editId="5ADF7C8F">
                      <wp:simplePos x="0" y="0"/>
                      <wp:positionH relativeFrom="column">
                        <wp:posOffset>0</wp:posOffset>
                      </wp:positionH>
                      <wp:positionV relativeFrom="paragraph">
                        <wp:posOffset>0</wp:posOffset>
                      </wp:positionV>
                      <wp:extent cx="76200" cy="19050"/>
                      <wp:effectExtent l="19050" t="38100" r="19050" b="38100"/>
                      <wp:wrapNone/>
                      <wp:docPr id="5009" name="Text Box 5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09" o:spid="_x0000_s1026" type="#_x0000_t202" style="position:absolute;margin-left:0;margin-top:0;width:6pt;height:1.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C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Mr/EJ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1104" behindDoc="0" locked="0" layoutInCell="1" allowOverlap="1" wp14:anchorId="6B860306" wp14:editId="0F2EEBA1">
                      <wp:simplePos x="0" y="0"/>
                      <wp:positionH relativeFrom="column">
                        <wp:posOffset>0</wp:posOffset>
                      </wp:positionH>
                      <wp:positionV relativeFrom="paragraph">
                        <wp:posOffset>0</wp:posOffset>
                      </wp:positionV>
                      <wp:extent cx="76200" cy="19050"/>
                      <wp:effectExtent l="19050" t="38100" r="19050" b="38100"/>
                      <wp:wrapNone/>
                      <wp:docPr id="5010" name="Text Box 5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0" o:spid="_x0000_s1026" type="#_x0000_t202" style="position:absolute;margin-left:0;margin-top:0;width:6pt;height:1.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Cp2rBI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2128" behindDoc="0" locked="0" layoutInCell="1" allowOverlap="1" wp14:anchorId="51B8D0BB" wp14:editId="3A2C7E76">
                      <wp:simplePos x="0" y="0"/>
                      <wp:positionH relativeFrom="column">
                        <wp:posOffset>0</wp:posOffset>
                      </wp:positionH>
                      <wp:positionV relativeFrom="paragraph">
                        <wp:posOffset>0</wp:posOffset>
                      </wp:positionV>
                      <wp:extent cx="76200" cy="19050"/>
                      <wp:effectExtent l="19050" t="38100" r="19050" b="38100"/>
                      <wp:wrapNone/>
                      <wp:docPr id="5011" name="Text Box 5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1" o:spid="_x0000_s1026" type="#_x0000_t202" style="position:absolute;margin-left:0;margin-top:0;width:6pt;height:1.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My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GsEzJ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3152" behindDoc="0" locked="0" layoutInCell="1" allowOverlap="1" wp14:anchorId="01E08FE9" wp14:editId="1EFD8236">
                      <wp:simplePos x="0" y="0"/>
                      <wp:positionH relativeFrom="column">
                        <wp:posOffset>0</wp:posOffset>
                      </wp:positionH>
                      <wp:positionV relativeFrom="paragraph">
                        <wp:posOffset>0</wp:posOffset>
                      </wp:positionV>
                      <wp:extent cx="76200" cy="19050"/>
                      <wp:effectExtent l="19050" t="38100" r="19050" b="38100"/>
                      <wp:wrapNone/>
                      <wp:docPr id="5012" name="Text Box 5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2" o:spid="_x0000_s1026" type="#_x0000_t202" style="position:absolute;margin-left:0;margin-top:0;width:6pt;height:1.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va9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UYy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Tb2v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4176" behindDoc="0" locked="0" layoutInCell="1" allowOverlap="1" wp14:anchorId="077427FA" wp14:editId="0E2E693B">
                      <wp:simplePos x="0" y="0"/>
                      <wp:positionH relativeFrom="column">
                        <wp:posOffset>0</wp:posOffset>
                      </wp:positionH>
                      <wp:positionV relativeFrom="paragraph">
                        <wp:posOffset>0</wp:posOffset>
                      </wp:positionV>
                      <wp:extent cx="76200" cy="19050"/>
                      <wp:effectExtent l="19050" t="38100" r="19050" b="38100"/>
                      <wp:wrapNone/>
                      <wp:docPr id="5013" name="Text Box 5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3" o:spid="_x0000_s1026" type="#_x0000_t202" style="position:absolute;margin-left:0;margin-top:0;width:6pt;height:1.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FXH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&#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FAVcd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5200" behindDoc="0" locked="0" layoutInCell="1" allowOverlap="1" wp14:anchorId="620CA876" wp14:editId="1AA79C06">
                      <wp:simplePos x="0" y="0"/>
                      <wp:positionH relativeFrom="column">
                        <wp:posOffset>0</wp:posOffset>
                      </wp:positionH>
                      <wp:positionV relativeFrom="paragraph">
                        <wp:posOffset>0</wp:posOffset>
                      </wp:positionV>
                      <wp:extent cx="76200" cy="19050"/>
                      <wp:effectExtent l="19050" t="38100" r="19050" b="38100"/>
                      <wp:wrapNone/>
                      <wp:docPr id="5014" name="Text Box 5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4" o:spid="_x0000_s1026" type="#_x0000_t202" style="position:absolute;margin-left:0;margin-top:0;width:6pt;height:1.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x5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gETHl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6224" behindDoc="0" locked="0" layoutInCell="1" allowOverlap="1" wp14:anchorId="04CE417B" wp14:editId="77B2C5C0">
                      <wp:simplePos x="0" y="0"/>
                      <wp:positionH relativeFrom="column">
                        <wp:posOffset>0</wp:posOffset>
                      </wp:positionH>
                      <wp:positionV relativeFrom="paragraph">
                        <wp:posOffset>0</wp:posOffset>
                      </wp:positionV>
                      <wp:extent cx="76200" cy="19050"/>
                      <wp:effectExtent l="19050" t="38100" r="19050" b="38100"/>
                      <wp:wrapNone/>
                      <wp:docPr id="5015" name="Text Box 5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5" o:spid="_x0000_s1026" type="#_x0000_t202" style="position:absolute;margin-left:0;margin-top:0;width:6pt;height:1.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u8D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HLvA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7248" behindDoc="0" locked="0" layoutInCell="1" allowOverlap="1" wp14:anchorId="1D194F72" wp14:editId="6F09913E">
                      <wp:simplePos x="0" y="0"/>
                      <wp:positionH relativeFrom="column">
                        <wp:posOffset>0</wp:posOffset>
                      </wp:positionH>
                      <wp:positionV relativeFrom="paragraph">
                        <wp:posOffset>0</wp:posOffset>
                      </wp:positionV>
                      <wp:extent cx="76200" cy="19050"/>
                      <wp:effectExtent l="19050" t="38100" r="19050" b="38100"/>
                      <wp:wrapNone/>
                      <wp:docPr id="5016" name="Text Box 5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6" o:spid="_x0000_s1026" type="#_x0000_t202" style="position:absolute;margin-left:0;margin-top:0;width:6pt;height:1.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AqM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OgKj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8272" behindDoc="0" locked="0" layoutInCell="1" allowOverlap="1" wp14:anchorId="2C3E09CE" wp14:editId="630AF0B6">
                      <wp:simplePos x="0" y="0"/>
                      <wp:positionH relativeFrom="column">
                        <wp:posOffset>0</wp:posOffset>
                      </wp:positionH>
                      <wp:positionV relativeFrom="paragraph">
                        <wp:posOffset>0</wp:posOffset>
                      </wp:positionV>
                      <wp:extent cx="76200" cy="19050"/>
                      <wp:effectExtent l="19050" t="38100" r="19050" b="38100"/>
                      <wp:wrapNone/>
                      <wp:docPr id="5017" name="Text Box 5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7" o:spid="_x0000_s1026" type="#_x0000_t202" style="position:absolute;margin-left:0;margin-top:0;width:6pt;height:1.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qn2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&#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CeqfZ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59296" behindDoc="0" locked="0" layoutInCell="1" allowOverlap="1" wp14:anchorId="563BE39F" wp14:editId="529824E6">
                      <wp:simplePos x="0" y="0"/>
                      <wp:positionH relativeFrom="column">
                        <wp:posOffset>0</wp:posOffset>
                      </wp:positionH>
                      <wp:positionV relativeFrom="paragraph">
                        <wp:posOffset>0</wp:posOffset>
                      </wp:positionV>
                      <wp:extent cx="76200" cy="19050"/>
                      <wp:effectExtent l="19050" t="38100" r="19050" b="38100"/>
                      <wp:wrapNone/>
                      <wp:docPr id="5018" name="Text Box 5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8" o:spid="_x0000_s1026" type="#_x0000_t202" style="position:absolute;margin-left:0;margin-top:0;width:6pt;height:1.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kkr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tmSSt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0320" behindDoc="0" locked="0" layoutInCell="1" allowOverlap="1" wp14:anchorId="0C4EA35B" wp14:editId="3FDD836B">
                      <wp:simplePos x="0" y="0"/>
                      <wp:positionH relativeFrom="column">
                        <wp:posOffset>0</wp:posOffset>
                      </wp:positionH>
                      <wp:positionV relativeFrom="paragraph">
                        <wp:posOffset>0</wp:posOffset>
                      </wp:positionV>
                      <wp:extent cx="76200" cy="19050"/>
                      <wp:effectExtent l="19050" t="38100" r="19050" b="38100"/>
                      <wp:wrapNone/>
                      <wp:docPr id="5019" name="Text Box 5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19" o:spid="_x0000_s1026" type="#_x0000_t202" style="position:absolute;margin-left:0;margin-top:0;width:6pt;height:1.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OpR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eBKE&#10;C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B45YJtMgSqK8uG3piQv27y2hPsPJZDwZnHQhfddb4J73&#10;vZG05QZuj4a3GY7PSSS1/lsL6qQ1hDfD+9UoLP3LKEDuk9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DzEOpR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1344" behindDoc="0" locked="0" layoutInCell="1" allowOverlap="1" wp14:anchorId="2B5BFB34" wp14:editId="02C0BBE8">
                      <wp:simplePos x="0" y="0"/>
                      <wp:positionH relativeFrom="column">
                        <wp:posOffset>0</wp:posOffset>
                      </wp:positionH>
                      <wp:positionV relativeFrom="paragraph">
                        <wp:posOffset>0</wp:posOffset>
                      </wp:positionV>
                      <wp:extent cx="76200" cy="19050"/>
                      <wp:effectExtent l="19050" t="38100" r="19050" b="38100"/>
                      <wp:wrapNone/>
                      <wp:docPr id="5020" name="Text Box 5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0" o:spid="_x0000_s1026" type="#_x0000_t202" style="position:absolute;margin-left:0;margin-top:0;width:6pt;height:1.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ZeKf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2368" behindDoc="0" locked="0" layoutInCell="1" allowOverlap="1" wp14:anchorId="7F995077" wp14:editId="37B0ECC7">
                      <wp:simplePos x="0" y="0"/>
                      <wp:positionH relativeFrom="column">
                        <wp:posOffset>0</wp:posOffset>
                      </wp:positionH>
                      <wp:positionV relativeFrom="paragraph">
                        <wp:posOffset>0</wp:posOffset>
                      </wp:positionV>
                      <wp:extent cx="76200" cy="19050"/>
                      <wp:effectExtent l="19050" t="38100" r="19050" b="38100"/>
                      <wp:wrapNone/>
                      <wp:docPr id="5021" name="Text Box 5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1" o:spid="_x0000_s1026" type="#_x0000_t202" style="position:absolute;margin-left:0;margin-top:0;width:6pt;height:1.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SkH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cYS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0eEpB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3392" behindDoc="0" locked="0" layoutInCell="1" allowOverlap="1" wp14:anchorId="38E40D2F" wp14:editId="1FDA8C88">
                      <wp:simplePos x="0" y="0"/>
                      <wp:positionH relativeFrom="column">
                        <wp:posOffset>0</wp:posOffset>
                      </wp:positionH>
                      <wp:positionV relativeFrom="paragraph">
                        <wp:posOffset>0</wp:posOffset>
                      </wp:positionV>
                      <wp:extent cx="76200" cy="19050"/>
                      <wp:effectExtent l="19050" t="38100" r="19050" b="38100"/>
                      <wp:wrapNone/>
                      <wp:docPr id="5022" name="Text Box 5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2" o:spid="_x0000_s1026" type="#_x0000_t202" style="position:absolute;margin-left:0;margin-top:0;width:6pt;height:1.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8yI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cYy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XvMi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4416" behindDoc="0" locked="0" layoutInCell="1" allowOverlap="1" wp14:anchorId="32D654F8" wp14:editId="63867220">
                      <wp:simplePos x="0" y="0"/>
                      <wp:positionH relativeFrom="column">
                        <wp:posOffset>0</wp:posOffset>
                      </wp:positionH>
                      <wp:positionV relativeFrom="paragraph">
                        <wp:posOffset>0</wp:posOffset>
                      </wp:positionV>
                      <wp:extent cx="76200" cy="19050"/>
                      <wp:effectExtent l="19050" t="38100" r="19050" b="38100"/>
                      <wp:wrapNone/>
                      <wp:docPr id="5023" name="Text Box 5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3" o:spid="_x0000_s1026" type="#_x0000_t202" style="position:absolute;margin-left:0;margin-top:0;width:6pt;height:1.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ENb/J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5440" behindDoc="0" locked="0" layoutInCell="1" allowOverlap="1" wp14:anchorId="09175C59" wp14:editId="603E7043">
                      <wp:simplePos x="0" y="0"/>
                      <wp:positionH relativeFrom="column">
                        <wp:posOffset>0</wp:posOffset>
                      </wp:positionH>
                      <wp:positionV relativeFrom="paragraph">
                        <wp:posOffset>0</wp:posOffset>
                      </wp:positionV>
                      <wp:extent cx="76200" cy="19050"/>
                      <wp:effectExtent l="19050" t="38100" r="19050" b="38100"/>
                      <wp:wrapNone/>
                      <wp:docPr id="5024" name="Text Box 5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4" o:spid="_x0000_s1026" type="#_x0000_t202" style="position:absolute;margin-left:0;margin-top:0;width:6pt;height:1.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ZM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cYK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6El2T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6464" behindDoc="0" locked="0" layoutInCell="1" allowOverlap="1" wp14:anchorId="13EF437F" wp14:editId="5CFD11A3">
                      <wp:simplePos x="0" y="0"/>
                      <wp:positionH relativeFrom="column">
                        <wp:posOffset>0</wp:posOffset>
                      </wp:positionH>
                      <wp:positionV relativeFrom="paragraph">
                        <wp:posOffset>0</wp:posOffset>
                      </wp:positionV>
                      <wp:extent cx="76200" cy="19050"/>
                      <wp:effectExtent l="19050" t="38100" r="19050" b="38100"/>
                      <wp:wrapNone/>
                      <wp:docPr id="5025" name="Text Box 5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5" o:spid="_x0000_s1026" type="#_x0000_t202" style="position:absolute;margin-left:0;margin-top:0;width:6pt;height:1.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8D/VN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7488" behindDoc="0" locked="0" layoutInCell="1" allowOverlap="1" wp14:anchorId="09D5B292" wp14:editId="66302E07">
                      <wp:simplePos x="0" y="0"/>
                      <wp:positionH relativeFrom="column">
                        <wp:posOffset>0</wp:posOffset>
                      </wp:positionH>
                      <wp:positionV relativeFrom="paragraph">
                        <wp:posOffset>0</wp:posOffset>
                      </wp:positionV>
                      <wp:extent cx="76200" cy="19050"/>
                      <wp:effectExtent l="19050" t="38100" r="19050" b="38100"/>
                      <wp:wrapNone/>
                      <wp:docPr id="5026" name="Text Box 5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6" o:spid="_x0000_s1026" type="#_x0000_t202" style="position:absolute;margin-left:0;margin-top:0;width:6pt;height:1.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ilMLl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8512" behindDoc="0" locked="0" layoutInCell="1" allowOverlap="1" wp14:anchorId="23D61692" wp14:editId="672CA791">
                      <wp:simplePos x="0" y="0"/>
                      <wp:positionH relativeFrom="column">
                        <wp:posOffset>0</wp:posOffset>
                      </wp:positionH>
                      <wp:positionV relativeFrom="paragraph">
                        <wp:posOffset>0</wp:posOffset>
                      </wp:positionV>
                      <wp:extent cx="76200" cy="19050"/>
                      <wp:effectExtent l="19050" t="38100" r="19050" b="38100"/>
                      <wp:wrapNone/>
                      <wp:docPr id="5027" name="Text Box 5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7" o:spid="_x0000_s1026" type="#_x0000_t202" style="position:absolute;margin-left:0;margin-top:0;width:6pt;height:1.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5PD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NOTw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69536" behindDoc="0" locked="0" layoutInCell="1" allowOverlap="1" wp14:anchorId="2FC545CB" wp14:editId="3E134128">
                      <wp:simplePos x="0" y="0"/>
                      <wp:positionH relativeFrom="column">
                        <wp:posOffset>0</wp:posOffset>
                      </wp:positionH>
                      <wp:positionV relativeFrom="paragraph">
                        <wp:posOffset>0</wp:posOffset>
                      </wp:positionV>
                      <wp:extent cx="76200" cy="19050"/>
                      <wp:effectExtent l="19050" t="38100" r="19050" b="38100"/>
                      <wp:wrapNone/>
                      <wp:docPr id="5028" name="Text Box 5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8" o:spid="_x0000_s1026" type="#_x0000_t202" style="position:absolute;margin-left:0;margin-top:0;width:6pt;height:1.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3Me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ytzH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0560" behindDoc="0" locked="0" layoutInCell="1" allowOverlap="1" wp14:anchorId="2F2FF9EB" wp14:editId="5E938289">
                      <wp:simplePos x="0" y="0"/>
                      <wp:positionH relativeFrom="column">
                        <wp:posOffset>0</wp:posOffset>
                      </wp:positionH>
                      <wp:positionV relativeFrom="paragraph">
                        <wp:posOffset>0</wp:posOffset>
                      </wp:positionV>
                      <wp:extent cx="76200" cy="19050"/>
                      <wp:effectExtent l="19050" t="38100" r="19050" b="38100"/>
                      <wp:wrapNone/>
                      <wp:docPr id="5029"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29" o:spid="_x0000_s1026" type="#_x0000_t202" style="position:absolute;margin-left:0;margin-top:0;width:6pt;height:1.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dBk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cYq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13QZ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1584" behindDoc="0" locked="0" layoutInCell="1" allowOverlap="1" wp14:anchorId="168E86A2" wp14:editId="74CFB0B7">
                      <wp:simplePos x="0" y="0"/>
                      <wp:positionH relativeFrom="column">
                        <wp:posOffset>0</wp:posOffset>
                      </wp:positionH>
                      <wp:positionV relativeFrom="paragraph">
                        <wp:posOffset>0</wp:posOffset>
                      </wp:positionV>
                      <wp:extent cx="76200" cy="19050"/>
                      <wp:effectExtent l="19050" t="38100" r="19050" b="38100"/>
                      <wp:wrapNone/>
                      <wp:docPr id="5030" name="Text Box 5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0" o:spid="_x0000_s1026" type="#_x0000_t202" style="position:absolute;margin-left:0;margin-top:0;width:6pt;height:1.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6aycb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2608" behindDoc="0" locked="0" layoutInCell="1" allowOverlap="1" wp14:anchorId="55A00E95" wp14:editId="785C3BF3">
                      <wp:simplePos x="0" y="0"/>
                      <wp:positionH relativeFrom="column">
                        <wp:posOffset>0</wp:posOffset>
                      </wp:positionH>
                      <wp:positionV relativeFrom="paragraph">
                        <wp:posOffset>0</wp:posOffset>
                      </wp:positionV>
                      <wp:extent cx="76200" cy="19050"/>
                      <wp:effectExtent l="19050" t="38100" r="19050" b="38100"/>
                      <wp:wrapNone/>
                      <wp:docPr id="5031" name="Text Box 5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1" o:spid="_x0000_s1026" type="#_x0000_t202" style="position:absolute;margin-left:0;margin-top:0;width:6pt;height:1.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j8U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&#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HaPxR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3632" behindDoc="0" locked="0" layoutInCell="1" allowOverlap="1" wp14:anchorId="6B0DC05D" wp14:editId="0999A99F">
                      <wp:simplePos x="0" y="0"/>
                      <wp:positionH relativeFrom="column">
                        <wp:posOffset>0</wp:posOffset>
                      </wp:positionH>
                      <wp:positionV relativeFrom="paragraph">
                        <wp:posOffset>0</wp:posOffset>
                      </wp:positionV>
                      <wp:extent cx="76200" cy="19050"/>
                      <wp:effectExtent l="19050" t="38100" r="19050" b="38100"/>
                      <wp:wrapNone/>
                      <wp:docPr id="5032" name="Text Box 5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2" o:spid="_x0000_s1026" type="#_x0000_t202" style="position:absolute;margin-left:0;margin-top:0;width:6pt;height:1.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lA2pt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4656" behindDoc="0" locked="0" layoutInCell="1" allowOverlap="1" wp14:anchorId="77CF5ACF" wp14:editId="68DBB24E">
                      <wp:simplePos x="0" y="0"/>
                      <wp:positionH relativeFrom="column">
                        <wp:posOffset>0</wp:posOffset>
                      </wp:positionH>
                      <wp:positionV relativeFrom="paragraph">
                        <wp:posOffset>0</wp:posOffset>
                      </wp:positionV>
                      <wp:extent cx="76200" cy="19050"/>
                      <wp:effectExtent l="19050" t="38100" r="19050" b="38100"/>
                      <wp:wrapNone/>
                      <wp:docPr id="5033" name="Text Box 5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3" o:spid="_x0000_s1026" type="#_x0000_t202" style="position:absolute;margin-left:0;margin-top:0;width:6pt;height:1.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E2eeF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5680" behindDoc="0" locked="0" layoutInCell="1" allowOverlap="1" wp14:anchorId="6EE6570C" wp14:editId="15A664B8">
                      <wp:simplePos x="0" y="0"/>
                      <wp:positionH relativeFrom="column">
                        <wp:posOffset>0</wp:posOffset>
                      </wp:positionH>
                      <wp:positionV relativeFrom="paragraph">
                        <wp:posOffset>0</wp:posOffset>
                      </wp:positionV>
                      <wp:extent cx="76200" cy="19050"/>
                      <wp:effectExtent l="19050" t="38100" r="19050" b="38100"/>
                      <wp:wrapNone/>
                      <wp:docPr id="5034" name="Text Box 5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4" o:spid="_x0000_s1026" type="#_x0000_t202" style="position:absolute;margin-left:0;margin-top:0;width:6pt;height:1.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mBf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&#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MhyYF9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6704" behindDoc="0" locked="0" layoutInCell="1" allowOverlap="1" wp14:anchorId="65F054F6" wp14:editId="4FF84399">
                      <wp:simplePos x="0" y="0"/>
                      <wp:positionH relativeFrom="column">
                        <wp:posOffset>0</wp:posOffset>
                      </wp:positionH>
                      <wp:positionV relativeFrom="paragraph">
                        <wp:posOffset>0</wp:posOffset>
                      </wp:positionV>
                      <wp:extent cx="76200" cy="19050"/>
                      <wp:effectExtent l="19050" t="38100" r="19050" b="38100"/>
                      <wp:wrapNone/>
                      <wp:docPr id="5035" name="Text Box 5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5" o:spid="_x0000_s1026" type="#_x0000_t202" style="position:absolute;margin-left:0;margin-top:0;width:6pt;height:1.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NAEwyV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7728" behindDoc="0" locked="0" layoutInCell="1" allowOverlap="1" wp14:anchorId="57CA7E3E" wp14:editId="0E59E25A">
                      <wp:simplePos x="0" y="0"/>
                      <wp:positionH relativeFrom="column">
                        <wp:posOffset>0</wp:posOffset>
                      </wp:positionH>
                      <wp:positionV relativeFrom="paragraph">
                        <wp:posOffset>0</wp:posOffset>
                      </wp:positionV>
                      <wp:extent cx="76200" cy="19050"/>
                      <wp:effectExtent l="19050" t="38100" r="19050" b="38100"/>
                      <wp:wrapNone/>
                      <wp:docPr id="5036" name="Text Box 5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6" o:spid="_x0000_s1026" type="#_x0000_t202" style="position:absolute;margin-left:0;margin-top:0;width:6pt;height:1.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PieJqp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8752" behindDoc="0" locked="0" layoutInCell="1" allowOverlap="1" wp14:anchorId="14DB6EE4" wp14:editId="4139EE28">
                      <wp:simplePos x="0" y="0"/>
                      <wp:positionH relativeFrom="column">
                        <wp:posOffset>0</wp:posOffset>
                      </wp:positionH>
                      <wp:positionV relativeFrom="paragraph">
                        <wp:posOffset>0</wp:posOffset>
                      </wp:positionV>
                      <wp:extent cx="76200" cy="19050"/>
                      <wp:effectExtent l="19050" t="38100" r="19050" b="38100"/>
                      <wp:wrapNone/>
                      <wp:docPr id="5037" name="Text Box 5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7" o:spid="_x0000_s1026" type="#_x0000_t202" style="position:absolute;margin-left:0;margin-top:0;width:6pt;height:1.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IXQ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ODohdB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79776" behindDoc="0" locked="0" layoutInCell="1" allowOverlap="1" wp14:anchorId="47108865" wp14:editId="604D6714">
                      <wp:simplePos x="0" y="0"/>
                      <wp:positionH relativeFrom="column">
                        <wp:posOffset>0</wp:posOffset>
                      </wp:positionH>
                      <wp:positionV relativeFrom="paragraph">
                        <wp:posOffset>0</wp:posOffset>
                      </wp:positionV>
                      <wp:extent cx="76200" cy="19050"/>
                      <wp:effectExtent l="19050" t="38100" r="19050" b="38100"/>
                      <wp:wrapNone/>
                      <wp:docPr id="5038" name="Text Box 5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8" o:spid="_x0000_s1026" type="#_x0000_t202" style="position:absolute;margin-left:0;margin-top:0;width:6pt;height:1.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GUNYw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xBlD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0800" behindDoc="0" locked="0" layoutInCell="1" allowOverlap="1" wp14:anchorId="64A2F3F0" wp14:editId="5A751926">
                      <wp:simplePos x="0" y="0"/>
                      <wp:positionH relativeFrom="column">
                        <wp:posOffset>0</wp:posOffset>
                      </wp:positionH>
                      <wp:positionV relativeFrom="paragraph">
                        <wp:posOffset>0</wp:posOffset>
                      </wp:positionV>
                      <wp:extent cx="76200" cy="19050"/>
                      <wp:effectExtent l="19050" t="38100" r="19050" b="38100"/>
                      <wp:wrapNone/>
                      <wp:docPr id="5039" name="Text Box 5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39" o:spid="_x0000_s1026" type="#_x0000_t202" style="position:absolute;margin-left:0;margin-top:0;width:6pt;height:1.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sZ3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&#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Nmxnd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1824" behindDoc="0" locked="0" layoutInCell="1" allowOverlap="1" wp14:anchorId="54DAC9BB" wp14:editId="6879DEC7">
                      <wp:simplePos x="0" y="0"/>
                      <wp:positionH relativeFrom="column">
                        <wp:posOffset>0</wp:posOffset>
                      </wp:positionH>
                      <wp:positionV relativeFrom="paragraph">
                        <wp:posOffset>0</wp:posOffset>
                      </wp:positionV>
                      <wp:extent cx="76200" cy="19050"/>
                      <wp:effectExtent l="19050" t="38100" r="19050" b="38100"/>
                      <wp:wrapNone/>
                      <wp:docPr id="5040" name="Text Box 5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0" o:spid="_x0000_s1026" type="#_x0000_t202" style="position:absolute;margin-left:0;margin-top:0;width:6pt;height:1.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kN/hd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2848" behindDoc="0" locked="0" layoutInCell="1" allowOverlap="1" wp14:anchorId="73284314" wp14:editId="6AA2533E">
                      <wp:simplePos x="0" y="0"/>
                      <wp:positionH relativeFrom="column">
                        <wp:posOffset>0</wp:posOffset>
                      </wp:positionH>
                      <wp:positionV relativeFrom="paragraph">
                        <wp:posOffset>0</wp:posOffset>
                      </wp:positionV>
                      <wp:extent cx="76200" cy="19050"/>
                      <wp:effectExtent l="19050" t="38100" r="19050" b="38100"/>
                      <wp:wrapNone/>
                      <wp:docPr id="5041" name="Text Box 5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1" o:spid="_x0000_s1026" type="#_x0000_t202" style="position:absolute;margin-left:0;margin-top:0;width:6pt;height:1.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11t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F7XW1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3872" behindDoc="0" locked="0" layoutInCell="1" allowOverlap="1" wp14:anchorId="3ED53FCB" wp14:editId="15FD333A">
                      <wp:simplePos x="0" y="0"/>
                      <wp:positionH relativeFrom="column">
                        <wp:posOffset>0</wp:posOffset>
                      </wp:positionH>
                      <wp:positionV relativeFrom="paragraph">
                        <wp:posOffset>0</wp:posOffset>
                      </wp:positionV>
                      <wp:extent cx="76200" cy="19050"/>
                      <wp:effectExtent l="19050" t="38100" r="19050" b="38100"/>
                      <wp:wrapNone/>
                      <wp:docPr id="5042" name="Text Box 5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2" o:spid="_x0000_s1026" type="#_x0000_t202" style="position:absolute;margin-left:0;margin-top:0;width:6pt;height:1.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bji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SYy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OeG44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4896" behindDoc="0" locked="0" layoutInCell="1" allowOverlap="1" wp14:anchorId="6188E51F" wp14:editId="5BCAB352">
                      <wp:simplePos x="0" y="0"/>
                      <wp:positionH relativeFrom="column">
                        <wp:posOffset>0</wp:posOffset>
                      </wp:positionH>
                      <wp:positionV relativeFrom="paragraph">
                        <wp:posOffset>0</wp:posOffset>
                      </wp:positionV>
                      <wp:extent cx="76200" cy="19050"/>
                      <wp:effectExtent l="19050" t="38100" r="19050" b="38100"/>
                      <wp:wrapNone/>
                      <wp:docPr id="5043" name="Text Box 5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3" o:spid="_x0000_s1026" type="#_x0000_t202" style="position:absolute;margin-left:0;margin-top:0;width:6pt;height:1.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uY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&#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GXG5h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5920" behindDoc="0" locked="0" layoutInCell="1" allowOverlap="1" wp14:anchorId="7735CC95" wp14:editId="65F674D3">
                      <wp:simplePos x="0" y="0"/>
                      <wp:positionH relativeFrom="column">
                        <wp:posOffset>0</wp:posOffset>
                      </wp:positionH>
                      <wp:positionV relativeFrom="paragraph">
                        <wp:posOffset>0</wp:posOffset>
                      </wp:positionV>
                      <wp:extent cx="76200" cy="19050"/>
                      <wp:effectExtent l="19050" t="38100" r="19050" b="38100"/>
                      <wp:wrapNone/>
                      <wp:docPr id="5044" name="Text Box 5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4" o:spid="_x0000_s1026" type="#_x0000_t202" style="position:absolute;margin-left:0;margin-top:0;width:6pt;height:1.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jTAiZ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6944" behindDoc="0" locked="0" layoutInCell="1" allowOverlap="1" wp14:anchorId="263031ED" wp14:editId="21F80B52">
                      <wp:simplePos x="0" y="0"/>
                      <wp:positionH relativeFrom="column">
                        <wp:posOffset>0</wp:posOffset>
                      </wp:positionH>
                      <wp:positionV relativeFrom="paragraph">
                        <wp:posOffset>0</wp:posOffset>
                      </wp:positionV>
                      <wp:extent cx="76200" cy="19050"/>
                      <wp:effectExtent l="19050" t="38100" r="19050" b="38100"/>
                      <wp:wrapNone/>
                      <wp:docPr id="5045" name="Text Box 5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5" o:spid="_x0000_s1026" type="#_x0000_t202" style="position:absolute;margin-left:0;margin-top:0;width:6pt;height: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Fc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KWhX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7968" behindDoc="0" locked="0" layoutInCell="1" allowOverlap="1" wp14:anchorId="2A5EE574" wp14:editId="15955CB9">
                      <wp:simplePos x="0" y="0"/>
                      <wp:positionH relativeFrom="column">
                        <wp:posOffset>0</wp:posOffset>
                      </wp:positionH>
                      <wp:positionV relativeFrom="paragraph">
                        <wp:posOffset>0</wp:posOffset>
                      </wp:positionV>
                      <wp:extent cx="76200" cy="19050"/>
                      <wp:effectExtent l="19050" t="38100" r="19050" b="38100"/>
                      <wp:wrapNone/>
                      <wp:docPr id="5046" name="Text Box 5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6" o:spid="_x0000_s1026" type="#_x0000_t202" style="position:absolute;margin-left:0;margin-top:0;width:6pt;height:1.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0TT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GD9E0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88992" behindDoc="0" locked="0" layoutInCell="1" allowOverlap="1" wp14:anchorId="5631AAAC" wp14:editId="4A6D7880">
                      <wp:simplePos x="0" y="0"/>
                      <wp:positionH relativeFrom="column">
                        <wp:posOffset>0</wp:posOffset>
                      </wp:positionH>
                      <wp:positionV relativeFrom="paragraph">
                        <wp:posOffset>0</wp:posOffset>
                      </wp:positionV>
                      <wp:extent cx="76200" cy="19050"/>
                      <wp:effectExtent l="19050" t="38100" r="19050" b="38100"/>
                      <wp:wrapNone/>
                      <wp:docPr id="5047" name="Text Box 5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7" o:spid="_x0000_s1026" type="#_x0000_t202" style="position:absolute;margin-left:0;margin-top:0;width:6pt;height:1.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eep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&#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BJ56l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0016" behindDoc="0" locked="0" layoutInCell="1" allowOverlap="1" wp14:anchorId="03A576AF" wp14:editId="7DC6BB3D">
                      <wp:simplePos x="0" y="0"/>
                      <wp:positionH relativeFrom="column">
                        <wp:posOffset>0</wp:posOffset>
                      </wp:positionH>
                      <wp:positionV relativeFrom="paragraph">
                        <wp:posOffset>0</wp:posOffset>
                      </wp:positionV>
                      <wp:extent cx="76200" cy="19050"/>
                      <wp:effectExtent l="19050" t="38100" r="19050" b="38100"/>
                      <wp:wrapNone/>
                      <wp:docPr id="5048" name="Text Box 5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8" o:spid="_x0000_s1026" type="#_x0000_t202" style="position:absolute;margin-left:0;margin-top:0;width:6pt;height:1.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Qd0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uxB3R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1040" behindDoc="0" locked="0" layoutInCell="1" allowOverlap="1" wp14:anchorId="367C4C3A" wp14:editId="59851FF1">
                      <wp:simplePos x="0" y="0"/>
                      <wp:positionH relativeFrom="column">
                        <wp:posOffset>0</wp:posOffset>
                      </wp:positionH>
                      <wp:positionV relativeFrom="paragraph">
                        <wp:posOffset>0</wp:posOffset>
                      </wp:positionV>
                      <wp:extent cx="76200" cy="19050"/>
                      <wp:effectExtent l="19050" t="38100" r="19050" b="38100"/>
                      <wp:wrapNone/>
                      <wp:docPr id="5049" name="Text Box 5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49" o:spid="_x0000_s1026" type="#_x0000_t202" style="position:absolute;margin-left:0;margin-top:0;width:6pt;height:1.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BTx6QO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2064" behindDoc="0" locked="0" layoutInCell="1" allowOverlap="1" wp14:anchorId="725CA6FB" wp14:editId="677EE34B">
                      <wp:simplePos x="0" y="0"/>
                      <wp:positionH relativeFrom="column">
                        <wp:posOffset>0</wp:posOffset>
                      </wp:positionH>
                      <wp:positionV relativeFrom="paragraph">
                        <wp:posOffset>0</wp:posOffset>
                      </wp:positionV>
                      <wp:extent cx="76200" cy="19050"/>
                      <wp:effectExtent l="19050" t="38100" r="19050" b="38100"/>
                      <wp:wrapNone/>
                      <wp:docPr id="5050" name="Text Box 5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0" o:spid="_x0000_s1026" type="#_x0000_t202" style="position:absolute;margin-left:0;margin-top:0;width:6pt;height:1.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3088" behindDoc="0" locked="0" layoutInCell="1" allowOverlap="1" wp14:anchorId="546EA848" wp14:editId="343AC087">
                      <wp:simplePos x="0" y="0"/>
                      <wp:positionH relativeFrom="column">
                        <wp:posOffset>0</wp:posOffset>
                      </wp:positionH>
                      <wp:positionV relativeFrom="paragraph">
                        <wp:posOffset>0</wp:posOffset>
                      </wp:positionV>
                      <wp:extent cx="76200" cy="19050"/>
                      <wp:effectExtent l="19050" t="38100" r="19050" b="38100"/>
                      <wp:wrapNone/>
                      <wp:docPr id="5051" name="Text Box 5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1" o:spid="_x0000_s1026" type="#_x0000_t202" style="position:absolute;margin-left:0;margin-top:0;width:6pt;height:1.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t+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UBLf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4112" behindDoc="0" locked="0" layoutInCell="1" allowOverlap="1" wp14:anchorId="7E7F3120" wp14:editId="708CA723">
                      <wp:simplePos x="0" y="0"/>
                      <wp:positionH relativeFrom="column">
                        <wp:posOffset>0</wp:posOffset>
                      </wp:positionH>
                      <wp:positionV relativeFrom="paragraph">
                        <wp:posOffset>0</wp:posOffset>
                      </wp:positionV>
                      <wp:extent cx="76200" cy="19050"/>
                      <wp:effectExtent l="19050" t="38100" r="19050" b="38100"/>
                      <wp:wrapNone/>
                      <wp:docPr id="5052" name="Text Box 5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2" o:spid="_x0000_s1026" type="#_x0000_t202" style="position:absolute;margin-left:0;margin-top:0;width:6pt;height:1.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BnarvF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5136" behindDoc="0" locked="0" layoutInCell="1" allowOverlap="1" wp14:anchorId="71C21084" wp14:editId="3D008E57">
                      <wp:simplePos x="0" y="0"/>
                      <wp:positionH relativeFrom="column">
                        <wp:posOffset>0</wp:posOffset>
                      </wp:positionH>
                      <wp:positionV relativeFrom="paragraph">
                        <wp:posOffset>0</wp:posOffset>
                      </wp:positionV>
                      <wp:extent cx="76200" cy="19050"/>
                      <wp:effectExtent l="19050" t="38100" r="19050" b="38100"/>
                      <wp:wrapNone/>
                      <wp:docPr id="5053" name="Text Box 5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3" o:spid="_x0000_s1026" type="#_x0000_t202" style="position:absolute;margin-left:0;margin-top:0;width:6pt;height:1.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AGsDYt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6160" behindDoc="0" locked="0" layoutInCell="1" allowOverlap="1" wp14:anchorId="0B715C9B" wp14:editId="16FA69D2">
                      <wp:simplePos x="0" y="0"/>
                      <wp:positionH relativeFrom="column">
                        <wp:posOffset>0</wp:posOffset>
                      </wp:positionH>
                      <wp:positionV relativeFrom="paragraph">
                        <wp:posOffset>0</wp:posOffset>
                      </wp:positionV>
                      <wp:extent cx="76200" cy="19050"/>
                      <wp:effectExtent l="19050" t="38100" r="19050" b="38100"/>
                      <wp:wrapNone/>
                      <wp:docPr id="5054" name="Text Box 5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4" o:spid="_x0000_s1026" type="#_x0000_t202" style="position:absolute;margin-left:0;margin-top:0;width:6pt;height:1.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Q1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OgUN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7184" behindDoc="0" locked="0" layoutInCell="1" allowOverlap="1" wp14:anchorId="4D81F54B" wp14:editId="0DAC0FEC">
                      <wp:simplePos x="0" y="0"/>
                      <wp:positionH relativeFrom="column">
                        <wp:posOffset>0</wp:posOffset>
                      </wp:positionH>
                      <wp:positionV relativeFrom="paragraph">
                        <wp:posOffset>0</wp:posOffset>
                      </wp:positionV>
                      <wp:extent cx="76200" cy="19050"/>
                      <wp:effectExtent l="19050" t="38100" r="19050" b="38100"/>
                      <wp:wrapNone/>
                      <wp:docPr id="5055" name="Text Box 5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5" o:spid="_x0000_s1026" type="#_x0000_t202" style="position:absolute;margin-left:0;margin-top:0;width:6pt;height:1.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rdP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J63T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8208" behindDoc="0" locked="0" layoutInCell="1" allowOverlap="1" wp14:anchorId="122A9E11" wp14:editId="07FEBDEF">
                      <wp:simplePos x="0" y="0"/>
                      <wp:positionH relativeFrom="column">
                        <wp:posOffset>0</wp:posOffset>
                      </wp:positionH>
                      <wp:positionV relativeFrom="paragraph">
                        <wp:posOffset>0</wp:posOffset>
                      </wp:positionV>
                      <wp:extent cx="76200" cy="19050"/>
                      <wp:effectExtent l="19050" t="38100" r="19050" b="38100"/>
                      <wp:wrapNone/>
                      <wp:docPr id="5056" name="Text Box 5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6" o:spid="_x0000_s1026" type="#_x0000_t202" style="position:absolute;margin-left:0;margin-top:0;width:6pt;height:1.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gEUsB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1999232" behindDoc="0" locked="0" layoutInCell="1" allowOverlap="1" wp14:anchorId="08C7EC93" wp14:editId="78CB718E">
                      <wp:simplePos x="0" y="0"/>
                      <wp:positionH relativeFrom="column">
                        <wp:posOffset>0</wp:posOffset>
                      </wp:positionH>
                      <wp:positionV relativeFrom="paragraph">
                        <wp:posOffset>0</wp:posOffset>
                      </wp:positionV>
                      <wp:extent cx="76200" cy="19050"/>
                      <wp:effectExtent l="19050" t="38100" r="19050" b="38100"/>
                      <wp:wrapNone/>
                      <wp:docPr id="5057" name="Text Box 5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7" o:spid="_x0000_s1026" type="#_x0000_t202" style="position:absolute;margin-left:0;margin-top:0;width:6pt;height:1.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vG6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HLxu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0256" behindDoc="0" locked="0" layoutInCell="1" allowOverlap="1" wp14:anchorId="65B0A25F" wp14:editId="4451F778">
                      <wp:simplePos x="0" y="0"/>
                      <wp:positionH relativeFrom="column">
                        <wp:posOffset>0</wp:posOffset>
                      </wp:positionH>
                      <wp:positionV relativeFrom="paragraph">
                        <wp:posOffset>0</wp:posOffset>
                      </wp:positionV>
                      <wp:extent cx="76200" cy="19050"/>
                      <wp:effectExtent l="19050" t="38100" r="19050" b="38100"/>
                      <wp:wrapNone/>
                      <wp:docPr id="5058" name="Text Box 5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8" o:spid="_x0000_s1026" type="#_x0000_t202" style="position:absolute;margin-left:0;margin-top:0;width:6pt;height:1.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hFn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4oRZ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1280" behindDoc="0" locked="0" layoutInCell="1" allowOverlap="1" wp14:anchorId="79E40126" wp14:editId="3B0D009F">
                      <wp:simplePos x="0" y="0"/>
                      <wp:positionH relativeFrom="column">
                        <wp:posOffset>0</wp:posOffset>
                      </wp:positionH>
                      <wp:positionV relativeFrom="paragraph">
                        <wp:posOffset>0</wp:posOffset>
                      </wp:positionV>
                      <wp:extent cx="76200" cy="19050"/>
                      <wp:effectExtent l="19050" t="38100" r="19050" b="38100"/>
                      <wp:wrapNone/>
                      <wp:docPr id="5059" name="Text Box 5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59" o:spid="_x0000_s1026" type="#_x0000_t202" style="position:absolute;margin-left:0;margin-top:0;width:6pt;height:1.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Id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yyH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2304" behindDoc="0" locked="0" layoutInCell="1" allowOverlap="1" wp14:anchorId="5EDB444E" wp14:editId="1CD8599A">
                      <wp:simplePos x="0" y="0"/>
                      <wp:positionH relativeFrom="column">
                        <wp:posOffset>0</wp:posOffset>
                      </wp:positionH>
                      <wp:positionV relativeFrom="paragraph">
                        <wp:posOffset>0</wp:posOffset>
                      </wp:positionV>
                      <wp:extent cx="76200" cy="19050"/>
                      <wp:effectExtent l="19050" t="38100" r="19050" b="38100"/>
                      <wp:wrapNone/>
                      <wp:docPr id="5060" name="Text Box 5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0" o:spid="_x0000_s1026" type="#_x0000_t202" style="position:absolute;margin-left:0;margin-top:0;width:6pt;height:1.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SXvSM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3328" behindDoc="0" locked="0" layoutInCell="1" allowOverlap="1" wp14:anchorId="0EC2FB31" wp14:editId="692B44B0">
                      <wp:simplePos x="0" y="0"/>
                      <wp:positionH relativeFrom="column">
                        <wp:posOffset>0</wp:posOffset>
                      </wp:positionH>
                      <wp:positionV relativeFrom="paragraph">
                        <wp:posOffset>0</wp:posOffset>
                      </wp:positionV>
                      <wp:extent cx="76200" cy="19050"/>
                      <wp:effectExtent l="19050" t="38100" r="19050" b="38100"/>
                      <wp:wrapNone/>
                      <wp:docPr id="5061" name="Text Box 5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1" o:spid="_x0000_s1026" type="#_x0000_t202" style="position:absolute;margin-left:0;margin-top:0;width:6pt;height:1.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XFL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Q1xS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4352" behindDoc="0" locked="0" layoutInCell="1" allowOverlap="1" wp14:anchorId="1100386D" wp14:editId="5081632C">
                      <wp:simplePos x="0" y="0"/>
                      <wp:positionH relativeFrom="column">
                        <wp:posOffset>0</wp:posOffset>
                      </wp:positionH>
                      <wp:positionV relativeFrom="paragraph">
                        <wp:posOffset>0</wp:posOffset>
                      </wp:positionV>
                      <wp:extent cx="76200" cy="19050"/>
                      <wp:effectExtent l="19050" t="38100" r="19050" b="38100"/>
                      <wp:wrapNone/>
                      <wp:docPr id="5062" name="Text Box 5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2" o:spid="_x0000_s1026" type="#_x0000_t202" style="position:absolute;margin-left:0;margin-top:0;width:6pt;height:1.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mXlMR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5376" behindDoc="0" locked="0" layoutInCell="1" allowOverlap="1" wp14:anchorId="6BF560BA" wp14:editId="3F8CBEA6">
                      <wp:simplePos x="0" y="0"/>
                      <wp:positionH relativeFrom="column">
                        <wp:posOffset>0</wp:posOffset>
                      </wp:positionH>
                      <wp:positionV relativeFrom="paragraph">
                        <wp:posOffset>0</wp:posOffset>
                      </wp:positionV>
                      <wp:extent cx="76200" cy="19050"/>
                      <wp:effectExtent l="19050" t="38100" r="19050" b="38100"/>
                      <wp:wrapNone/>
                      <wp:docPr id="5063" name="Text Box 5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3" o:spid="_x0000_s1026" type="#_x0000_t202" style="position:absolute;margin-left:0;margin-top:0;width:6pt;height:1.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HhN75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6400" behindDoc="0" locked="0" layoutInCell="1" allowOverlap="1" wp14:anchorId="218618FA" wp14:editId="3078F76D">
                      <wp:simplePos x="0" y="0"/>
                      <wp:positionH relativeFrom="column">
                        <wp:posOffset>0</wp:posOffset>
                      </wp:positionH>
                      <wp:positionV relativeFrom="paragraph">
                        <wp:posOffset>0</wp:posOffset>
                      </wp:positionV>
                      <wp:extent cx="76200" cy="19050"/>
                      <wp:effectExtent l="19050" t="38100" r="19050" b="38100"/>
                      <wp:wrapNone/>
                      <wp:docPr id="5064" name="Text Box 5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4" o:spid="_x0000_s1026" type="#_x0000_t202" style="position:absolute;margin-left:0;margin-top:0;width:6pt;height:1.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S4A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aKUuA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7424" behindDoc="0" locked="0" layoutInCell="1" allowOverlap="1" wp14:anchorId="7014FBB6" wp14:editId="70096043">
                      <wp:simplePos x="0" y="0"/>
                      <wp:positionH relativeFrom="column">
                        <wp:posOffset>0</wp:posOffset>
                      </wp:positionH>
                      <wp:positionV relativeFrom="paragraph">
                        <wp:posOffset>0</wp:posOffset>
                      </wp:positionV>
                      <wp:extent cx="76200" cy="19050"/>
                      <wp:effectExtent l="19050" t="38100" r="19050" b="38100"/>
                      <wp:wrapNone/>
                      <wp:docPr id="5065" name="Text Box 5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5" o:spid="_x0000_s1026" type="#_x0000_t202" style="position:absolute;margin-left:0;margin-top:0;width:6pt;height:1.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DTjXp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8448" behindDoc="0" locked="0" layoutInCell="1" allowOverlap="1" wp14:anchorId="5FC2F90E" wp14:editId="55D96D18">
                      <wp:simplePos x="0" y="0"/>
                      <wp:positionH relativeFrom="column">
                        <wp:posOffset>0</wp:posOffset>
                      </wp:positionH>
                      <wp:positionV relativeFrom="paragraph">
                        <wp:posOffset>0</wp:posOffset>
                      </wp:positionV>
                      <wp:extent cx="76200" cy="19050"/>
                      <wp:effectExtent l="19050" t="38100" r="19050" b="38100"/>
                      <wp:wrapNone/>
                      <wp:docPr id="5066" name="Text Box 5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6" o:spid="_x0000_s1026" type="#_x0000_t202" style="position:absolute;margin-left:0;margin-top:0;width:6pt;height:1.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Wj1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Elo9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09472" behindDoc="0" locked="0" layoutInCell="1" allowOverlap="1" wp14:anchorId="230EA96A" wp14:editId="04860939">
                      <wp:simplePos x="0" y="0"/>
                      <wp:positionH relativeFrom="column">
                        <wp:posOffset>0</wp:posOffset>
                      </wp:positionH>
                      <wp:positionV relativeFrom="paragraph">
                        <wp:posOffset>0</wp:posOffset>
                      </wp:positionV>
                      <wp:extent cx="76200" cy="19050"/>
                      <wp:effectExtent l="19050" t="38100" r="19050" b="38100"/>
                      <wp:wrapNone/>
                      <wp:docPr id="5067" name="Text Box 5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7" o:spid="_x0000_s1026" type="#_x0000_t202" style="position:absolute;margin-left:0;margin-top:0;width:6pt;height:1.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8uP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D/Lj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0496" behindDoc="0" locked="0" layoutInCell="1" allowOverlap="1" wp14:anchorId="53993FF5" wp14:editId="3937890C">
                      <wp:simplePos x="0" y="0"/>
                      <wp:positionH relativeFrom="column">
                        <wp:posOffset>0</wp:posOffset>
                      </wp:positionH>
                      <wp:positionV relativeFrom="paragraph">
                        <wp:posOffset>0</wp:posOffset>
                      </wp:positionV>
                      <wp:extent cx="76200" cy="19050"/>
                      <wp:effectExtent l="19050" t="38100" r="19050" b="38100"/>
                      <wp:wrapNone/>
                      <wp:docPr id="5068" name="Text Box 5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8" o:spid="_x0000_s1026" type="#_x0000_t202" style="position:absolute;margin-left:0;margin-top:0;width:6pt;height:1.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tS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C8crU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1520" behindDoc="0" locked="0" layoutInCell="1" allowOverlap="1" wp14:anchorId="40E40887" wp14:editId="0727E835">
                      <wp:simplePos x="0" y="0"/>
                      <wp:positionH relativeFrom="column">
                        <wp:posOffset>0</wp:posOffset>
                      </wp:positionH>
                      <wp:positionV relativeFrom="paragraph">
                        <wp:posOffset>0</wp:posOffset>
                      </wp:positionV>
                      <wp:extent cx="76200" cy="19050"/>
                      <wp:effectExtent l="19050" t="38100" r="19050" b="38100"/>
                      <wp:wrapNone/>
                      <wp:docPr id="5069" name="Text Box 5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69" o:spid="_x0000_s1026" type="#_x0000_t202" style="position:absolute;margin-left:0;margin-top:0;width:6pt;height:1.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Ygo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7GIK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2544" behindDoc="0" locked="0" layoutInCell="1" allowOverlap="1" wp14:anchorId="2CA0CA7F" wp14:editId="2F85440D">
                      <wp:simplePos x="0" y="0"/>
                      <wp:positionH relativeFrom="column">
                        <wp:posOffset>0</wp:posOffset>
                      </wp:positionH>
                      <wp:positionV relativeFrom="paragraph">
                        <wp:posOffset>0</wp:posOffset>
                      </wp:positionV>
                      <wp:extent cx="76200" cy="19050"/>
                      <wp:effectExtent l="19050" t="38100" r="19050" b="38100"/>
                      <wp:wrapNone/>
                      <wp:docPr id="5070" name="Text Box 5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0" o:spid="_x0000_s1026" type="#_x0000_t202" style="position:absolute;margin-left:0;margin-top:0;width:6pt;height: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lAxCJ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3568" behindDoc="0" locked="0" layoutInCell="1" allowOverlap="1" wp14:anchorId="1072E80F" wp14:editId="233D2FB0">
                      <wp:simplePos x="0" y="0"/>
                      <wp:positionH relativeFrom="column">
                        <wp:posOffset>0</wp:posOffset>
                      </wp:positionH>
                      <wp:positionV relativeFrom="paragraph">
                        <wp:posOffset>0</wp:posOffset>
                      </wp:positionV>
                      <wp:extent cx="76200" cy="19050"/>
                      <wp:effectExtent l="19050" t="38100" r="19050" b="38100"/>
                      <wp:wrapNone/>
                      <wp:docPr id="5071" name="Text Box 5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1" o:spid="_x0000_s1026" type="#_x0000_t202" style="position:absolute;margin-left:0;margin-top:0;width:6pt;height:1.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dY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&#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HE2Z1h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4592" behindDoc="0" locked="0" layoutInCell="1" allowOverlap="1" wp14:anchorId="2FF9BE5C" wp14:editId="1B088BE4">
                      <wp:simplePos x="0" y="0"/>
                      <wp:positionH relativeFrom="column">
                        <wp:posOffset>0</wp:posOffset>
                      </wp:positionH>
                      <wp:positionV relativeFrom="paragraph">
                        <wp:posOffset>0</wp:posOffset>
                      </wp:positionV>
                      <wp:extent cx="76200" cy="19050"/>
                      <wp:effectExtent l="19050" t="38100" r="19050" b="38100"/>
                      <wp:wrapNone/>
                      <wp:docPr id="5072" name="Text Box 5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2" o:spid="_x0000_s1026" type="#_x0000_t202" style="position:absolute;margin-left:0;margin-top:0;width:6pt;height:1.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ILX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WayC1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5616" behindDoc="0" locked="0" layoutInCell="1" allowOverlap="1" wp14:anchorId="30C2C457" wp14:editId="3AF3126D">
                      <wp:simplePos x="0" y="0"/>
                      <wp:positionH relativeFrom="column">
                        <wp:posOffset>0</wp:posOffset>
                      </wp:positionH>
                      <wp:positionV relativeFrom="paragraph">
                        <wp:posOffset>0</wp:posOffset>
                      </wp:positionV>
                      <wp:extent cx="76200" cy="19050"/>
                      <wp:effectExtent l="19050" t="38100" r="19050" b="38100"/>
                      <wp:wrapNone/>
                      <wp:docPr id="5073" name="Text Box 5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3" o:spid="_x0000_s1026" type="#_x0000_t202" style="position:absolute;margin-left:0;margin-top:0;width:6pt;height: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iGt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HaIa1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6640" behindDoc="0" locked="0" layoutInCell="1" allowOverlap="1" wp14:anchorId="72A168B4" wp14:editId="353AC33E">
                      <wp:simplePos x="0" y="0"/>
                      <wp:positionH relativeFrom="column">
                        <wp:posOffset>0</wp:posOffset>
                      </wp:positionH>
                      <wp:positionV relativeFrom="paragraph">
                        <wp:posOffset>0</wp:posOffset>
                      </wp:positionV>
                      <wp:extent cx="76200" cy="19050"/>
                      <wp:effectExtent l="19050" t="38100" r="19050" b="38100"/>
                      <wp:wrapNone/>
                      <wp:docPr id="5074" name="Text Box 5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4" o:spid="_x0000_s1026" type="#_x0000_t202" style="position:absolute;margin-left:0;margin-top:0;width:6pt;height:1.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jgT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&#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EieOBN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7664" behindDoc="0" locked="0" layoutInCell="1" allowOverlap="1" wp14:anchorId="645BBEAE" wp14:editId="2EAF11EC">
                      <wp:simplePos x="0" y="0"/>
                      <wp:positionH relativeFrom="column">
                        <wp:posOffset>0</wp:posOffset>
                      </wp:positionH>
                      <wp:positionV relativeFrom="paragraph">
                        <wp:posOffset>0</wp:posOffset>
                      </wp:positionV>
                      <wp:extent cx="76200" cy="19050"/>
                      <wp:effectExtent l="19050" t="38100" r="19050" b="38100"/>
                      <wp:wrapNone/>
                      <wp:docPr id="5075" name="Text Box 5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5" o:spid="_x0000_s1026" type="#_x0000_t202" style="position:absolute;margin-left:0;margin-top:0;width:6pt;height:1.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UOiba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8688" behindDoc="0" locked="0" layoutInCell="1" allowOverlap="1" wp14:anchorId="37A76609" wp14:editId="2C023665">
                      <wp:simplePos x="0" y="0"/>
                      <wp:positionH relativeFrom="column">
                        <wp:posOffset>0</wp:posOffset>
                      </wp:positionH>
                      <wp:positionV relativeFrom="paragraph">
                        <wp:posOffset>0</wp:posOffset>
                      </wp:positionV>
                      <wp:extent cx="76200" cy="19050"/>
                      <wp:effectExtent l="19050" t="38100" r="19050" b="38100"/>
                      <wp:wrapNone/>
                      <wp:docPr id="5076" name="Text Box 5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6" o:spid="_x0000_s1026" type="#_x0000_t202" style="position:absolute;margin-left:0;margin-top:0;width:6pt;height:1.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eHJ+5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19712" behindDoc="0" locked="0" layoutInCell="1" allowOverlap="1" wp14:anchorId="143A317F" wp14:editId="17899427">
                      <wp:simplePos x="0" y="0"/>
                      <wp:positionH relativeFrom="column">
                        <wp:posOffset>0</wp:posOffset>
                      </wp:positionH>
                      <wp:positionV relativeFrom="paragraph">
                        <wp:posOffset>0</wp:posOffset>
                      </wp:positionV>
                      <wp:extent cx="76200" cy="19050"/>
                      <wp:effectExtent l="19050" t="38100" r="19050" b="38100"/>
                      <wp:wrapNone/>
                      <wp:docPr id="5077" name="Text Box 5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7" o:spid="_x0000_s1026" type="#_x0000_t202" style="position:absolute;margin-left:0;margin-top:0;width:6pt;height:1.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N2c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GAE3Zx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0736" behindDoc="0" locked="0" layoutInCell="1" allowOverlap="1" wp14:anchorId="2F2B6C4F" wp14:editId="2FE6CDE5">
                      <wp:simplePos x="0" y="0"/>
                      <wp:positionH relativeFrom="column">
                        <wp:posOffset>0</wp:posOffset>
                      </wp:positionH>
                      <wp:positionV relativeFrom="paragraph">
                        <wp:posOffset>0</wp:posOffset>
                      </wp:positionV>
                      <wp:extent cx="76200" cy="19050"/>
                      <wp:effectExtent l="19050" t="38100" r="19050" b="38100"/>
                      <wp:wrapNone/>
                      <wp:docPr id="5078" name="Text Box 5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8" o:spid="_x0000_s1026" type="#_x0000_t202" style="position:absolute;margin-left:0;margin-top:0;width:6pt;height:1.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1B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Cv8PUF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1760" behindDoc="0" locked="0" layoutInCell="1" allowOverlap="1" wp14:anchorId="6D3CF9F1" wp14:editId="574D875D">
                      <wp:simplePos x="0" y="0"/>
                      <wp:positionH relativeFrom="column">
                        <wp:posOffset>0</wp:posOffset>
                      </wp:positionH>
                      <wp:positionV relativeFrom="paragraph">
                        <wp:posOffset>0</wp:posOffset>
                      </wp:positionV>
                      <wp:extent cx="76200" cy="19050"/>
                      <wp:effectExtent l="19050" t="38100" r="19050" b="38100"/>
                      <wp:wrapNone/>
                      <wp:docPr id="5079" name="Text Box 5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79" o:spid="_x0000_s1026" type="#_x0000_t202" style="position:absolute;margin-left:0;margin-top:0;width:6pt;height:1.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p47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DOKnjt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2784" behindDoc="0" locked="0" layoutInCell="1" allowOverlap="1" wp14:anchorId="704843E5" wp14:editId="1F61AC71">
                      <wp:simplePos x="0" y="0"/>
                      <wp:positionH relativeFrom="column">
                        <wp:posOffset>0</wp:posOffset>
                      </wp:positionH>
                      <wp:positionV relativeFrom="paragraph">
                        <wp:posOffset>0</wp:posOffset>
                      </wp:positionV>
                      <wp:extent cx="76200" cy="19050"/>
                      <wp:effectExtent l="19050" t="38100" r="19050" b="38100"/>
                      <wp:wrapNone/>
                      <wp:docPr id="5080" name="Text Box 5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0" o:spid="_x0000_s1026" type="#_x0000_t202" style="position:absolute;margin-left:0;margin-top:0;width:6pt;height:1.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iTgXw2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3808" behindDoc="0" locked="0" layoutInCell="1" allowOverlap="1" wp14:anchorId="720C8B23" wp14:editId="6642C269">
                      <wp:simplePos x="0" y="0"/>
                      <wp:positionH relativeFrom="column">
                        <wp:posOffset>0</wp:posOffset>
                      </wp:positionH>
                      <wp:positionV relativeFrom="paragraph">
                        <wp:posOffset>0</wp:posOffset>
                      </wp:positionV>
                      <wp:extent cx="76200" cy="19050"/>
                      <wp:effectExtent l="19050" t="38100" r="19050" b="38100"/>
                      <wp:wrapNone/>
                      <wp:docPr id="5081" name="Text Box 5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1" o:spid="_x0000_s1026" type="#_x0000_t202" style="position:absolute;margin-left:0;margin-top:0;width:6pt;height:1.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kU60u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4832" behindDoc="0" locked="0" layoutInCell="1" allowOverlap="1" wp14:anchorId="09FFC70B" wp14:editId="34839EA1">
                      <wp:simplePos x="0" y="0"/>
                      <wp:positionH relativeFrom="column">
                        <wp:posOffset>0</wp:posOffset>
                      </wp:positionH>
                      <wp:positionV relativeFrom="paragraph">
                        <wp:posOffset>0</wp:posOffset>
                      </wp:positionV>
                      <wp:extent cx="76200" cy="19050"/>
                      <wp:effectExtent l="19050" t="38100" r="19050" b="38100"/>
                      <wp:wrapNone/>
                      <wp:docPr id="5082" name="Text Box 5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2" o:spid="_x0000_s1026" type="#_x0000_t202" style="position:absolute;margin-left:0;margin-top:0;width:6pt;height:1.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nUUTZ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5856" behindDoc="0" locked="0" layoutInCell="1" allowOverlap="1" wp14:anchorId="3B70C168" wp14:editId="6FB88A25">
                      <wp:simplePos x="0" y="0"/>
                      <wp:positionH relativeFrom="column">
                        <wp:posOffset>0</wp:posOffset>
                      </wp:positionH>
                      <wp:positionV relativeFrom="paragraph">
                        <wp:posOffset>0</wp:posOffset>
                      </wp:positionV>
                      <wp:extent cx="76200" cy="19050"/>
                      <wp:effectExtent l="19050" t="38100" r="19050" b="38100"/>
                      <wp:wrapNone/>
                      <wp:docPr id="5083" name="Text Box 5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3" o:spid="_x0000_s1026" type="#_x0000_t202" style="position:absolute;margin-left:0;margin-top:0;width:6pt;height:1.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Gi8kx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6880" behindDoc="0" locked="0" layoutInCell="1" allowOverlap="1" wp14:anchorId="1C19B266" wp14:editId="20DDBBE3">
                      <wp:simplePos x="0" y="0"/>
                      <wp:positionH relativeFrom="column">
                        <wp:posOffset>0</wp:posOffset>
                      </wp:positionH>
                      <wp:positionV relativeFrom="paragraph">
                        <wp:posOffset>0</wp:posOffset>
                      </wp:positionV>
                      <wp:extent cx="76200" cy="19050"/>
                      <wp:effectExtent l="19050" t="38100" r="19050" b="38100"/>
                      <wp:wrapNone/>
                      <wp:docPr id="5084" name="Text Box 5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4" o:spid="_x0000_s1026" type="#_x0000_t202" style="position:absolute;margin-left:0;margin-top:0;width:6pt;height:1.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qObr8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7904" behindDoc="0" locked="0" layoutInCell="1" allowOverlap="1" wp14:anchorId="73AA987E" wp14:editId="72A9060B">
                      <wp:simplePos x="0" y="0"/>
                      <wp:positionH relativeFrom="column">
                        <wp:posOffset>0</wp:posOffset>
                      </wp:positionH>
                      <wp:positionV relativeFrom="paragraph">
                        <wp:posOffset>0</wp:posOffset>
                      </wp:positionV>
                      <wp:extent cx="76200" cy="19050"/>
                      <wp:effectExtent l="19050" t="38100" r="19050" b="38100"/>
                      <wp:wrapNone/>
                      <wp:docPr id="5085" name="Text Box 5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5" o:spid="_x0000_s1026" type="#_x0000_t202" style="position:absolute;margin-left:0;margin-top:0;width:6pt;height:1.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CQSIh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8928" behindDoc="0" locked="0" layoutInCell="1" allowOverlap="1" wp14:anchorId="63265D31" wp14:editId="51D2014F">
                      <wp:simplePos x="0" y="0"/>
                      <wp:positionH relativeFrom="column">
                        <wp:posOffset>0</wp:posOffset>
                      </wp:positionH>
                      <wp:positionV relativeFrom="paragraph">
                        <wp:posOffset>0</wp:posOffset>
                      </wp:positionV>
                      <wp:extent cx="76200" cy="19050"/>
                      <wp:effectExtent l="19050" t="38100" r="19050" b="38100"/>
                      <wp:wrapNone/>
                      <wp:docPr id="5086" name="Text Box 5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6" o:spid="_x0000_s1026" type="#_x0000_t202" style="position:absolute;margin-left:0;margin-top:0;width:6pt;height:1.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JgKrQd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29952" behindDoc="0" locked="0" layoutInCell="1" allowOverlap="1" wp14:anchorId="24943BE9" wp14:editId="65CB22D9">
                      <wp:simplePos x="0" y="0"/>
                      <wp:positionH relativeFrom="column">
                        <wp:posOffset>0</wp:posOffset>
                      </wp:positionH>
                      <wp:positionV relativeFrom="paragraph">
                        <wp:posOffset>0</wp:posOffset>
                      </wp:positionV>
                      <wp:extent cx="76200" cy="19050"/>
                      <wp:effectExtent l="19050" t="38100" r="19050" b="38100"/>
                      <wp:wrapNone/>
                      <wp:docPr id="5087" name="Text Box 5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7" o:spid="_x0000_s1026" type="#_x0000_t202" style="position:absolute;margin-left:0;margin-top:0;width:6pt;height: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gHwOf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0976" behindDoc="0" locked="0" layoutInCell="1" allowOverlap="1" wp14:anchorId="7D8FEDB0" wp14:editId="159E7E2A">
                      <wp:simplePos x="0" y="0"/>
                      <wp:positionH relativeFrom="column">
                        <wp:posOffset>0</wp:posOffset>
                      </wp:positionH>
                      <wp:positionV relativeFrom="paragraph">
                        <wp:posOffset>0</wp:posOffset>
                      </wp:positionV>
                      <wp:extent cx="76200" cy="19050"/>
                      <wp:effectExtent l="19050" t="38100" r="19050" b="38100"/>
                      <wp:wrapNone/>
                      <wp:docPr id="5088" name="Text Box 50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8" o:spid="_x0000_s1026" type="#_x0000_t202" style="position:absolute;margin-left:0;margin-top:0;width:6pt;height:1.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y4TuoG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2000" behindDoc="0" locked="0" layoutInCell="1" allowOverlap="1" wp14:anchorId="40FAF4D0" wp14:editId="768EB6E3">
                      <wp:simplePos x="0" y="0"/>
                      <wp:positionH relativeFrom="column">
                        <wp:posOffset>0</wp:posOffset>
                      </wp:positionH>
                      <wp:positionV relativeFrom="paragraph">
                        <wp:posOffset>0</wp:posOffset>
                      </wp:positionV>
                      <wp:extent cx="76200" cy="19050"/>
                      <wp:effectExtent l="19050" t="38100" r="19050" b="38100"/>
                      <wp:wrapNone/>
                      <wp:docPr id="5089" name="Text Box 5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89" o:spid="_x0000_s1026" type="#_x0000_t202" style="position:absolute;margin-left:0;margin-top:0;width:6pt;height:1.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0/JN2m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3024" behindDoc="0" locked="0" layoutInCell="1" allowOverlap="1" wp14:anchorId="2F440E11" wp14:editId="60DC671C">
                      <wp:simplePos x="0" y="0"/>
                      <wp:positionH relativeFrom="column">
                        <wp:posOffset>0</wp:posOffset>
                      </wp:positionH>
                      <wp:positionV relativeFrom="paragraph">
                        <wp:posOffset>0</wp:posOffset>
                      </wp:positionV>
                      <wp:extent cx="76200" cy="19050"/>
                      <wp:effectExtent l="19050" t="38100" r="19050" b="38100"/>
                      <wp:wrapNone/>
                      <wp:docPr id="5090" name="Text Box 5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90" o:spid="_x0000_s1026" type="#_x0000_t202" style="position:absolute;margin-left:0;margin-top:0;width:6pt;height:1.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KkDAdB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4048" behindDoc="0" locked="0" layoutInCell="1" allowOverlap="1" wp14:anchorId="16BF7886" wp14:editId="4A7F5F1C">
                      <wp:simplePos x="0" y="0"/>
                      <wp:positionH relativeFrom="column">
                        <wp:posOffset>0</wp:posOffset>
                      </wp:positionH>
                      <wp:positionV relativeFrom="paragraph">
                        <wp:posOffset>0</wp:posOffset>
                      </wp:positionV>
                      <wp:extent cx="76200" cy="19050"/>
                      <wp:effectExtent l="19050" t="38100" r="19050" b="38100"/>
                      <wp:wrapNone/>
                      <wp:docPr id="5091" name="Text Box 5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91" o:spid="_x0000_s1026" type="#_x0000_t202" style="position:absolute;margin-left:0;margin-top:0;width:6pt;height:1.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aKq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LF1oqp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5072" behindDoc="0" locked="0" layoutInCell="1" allowOverlap="1" wp14:anchorId="5F45421B" wp14:editId="7F05F5F9">
                      <wp:simplePos x="0" y="0"/>
                      <wp:positionH relativeFrom="column">
                        <wp:posOffset>0</wp:posOffset>
                      </wp:positionH>
                      <wp:positionV relativeFrom="paragraph">
                        <wp:posOffset>0</wp:posOffset>
                      </wp:positionV>
                      <wp:extent cx="76200" cy="19050"/>
                      <wp:effectExtent l="19050" t="38100" r="19050" b="38100"/>
                      <wp:wrapNone/>
                      <wp:docPr id="5092" name="Text Box 5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92" o:spid="_x0000_s1026" type="#_x0000_t202" style="position:absolute;margin-left:0;margin-top:0;width:6pt;height:1.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6096" behindDoc="0" locked="0" layoutInCell="1" allowOverlap="1" wp14:anchorId="605FF7A0" wp14:editId="5CABA644">
                      <wp:simplePos x="0" y="0"/>
                      <wp:positionH relativeFrom="column">
                        <wp:posOffset>0</wp:posOffset>
                      </wp:positionH>
                      <wp:positionV relativeFrom="paragraph">
                        <wp:posOffset>0</wp:posOffset>
                      </wp:positionV>
                      <wp:extent cx="76200" cy="19050"/>
                      <wp:effectExtent l="19050" t="38100" r="19050" b="38100"/>
                      <wp:wrapNone/>
                      <wp:docPr id="5093" name="Text Box 5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93" o:spid="_x0000_s1026" type="#_x0000_t202" style="position:absolute;margin-left:0;margin-top:0;width:6pt;height:1.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GZ5F9kAgAAHAUAAA4AAAAAAAAAAAAAAAAALgIAAGRycy9lMm9Eb2Mu&#10;eG1sUEsBAi0AFAAGAAgAAAAhAM/Kgt3XAAAAAgEAAA8AAAAAAAAAAAAAAAAAvgQAAGRycy9kb3du&#10;cmV2LnhtbFBLBQYAAAAABAAEAPMAAADCBQAAAAA=&#10;" filled="f" stroked="f"/>
                  </w:pict>
                </mc:Fallback>
              </mc:AlternateContent>
            </w:r>
            <w:r w:rsidRPr="004821A0">
              <w:rPr>
                <w:rFonts w:ascii="Arial Armenian" w:hAnsi="Arial Armenian"/>
                <w:noProof/>
                <w:color w:val="FF0000"/>
                <w:sz w:val="20"/>
                <w:szCs w:val="20"/>
                <w:lang w:bidi="ar-SA"/>
              </w:rPr>
              <mc:AlternateContent>
                <mc:Choice Requires="wps">
                  <w:drawing>
                    <wp:anchor distT="0" distB="0" distL="114300" distR="114300" simplePos="0" relativeHeight="252037120" behindDoc="0" locked="0" layoutInCell="1" allowOverlap="1" wp14:anchorId="35E7CBCE" wp14:editId="18826D7D">
                      <wp:simplePos x="0" y="0"/>
                      <wp:positionH relativeFrom="column">
                        <wp:posOffset>0</wp:posOffset>
                      </wp:positionH>
                      <wp:positionV relativeFrom="paragraph">
                        <wp:posOffset>0</wp:posOffset>
                      </wp:positionV>
                      <wp:extent cx="76200" cy="19050"/>
                      <wp:effectExtent l="19050" t="38100" r="19050" b="38100"/>
                      <wp:wrapNone/>
                      <wp:docPr id="5094" name="Text Box 5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5094" o:spid="_x0000_s1026" type="#_x0000_t202" style="position:absolute;margin-left:0;margin-top:0;width:6pt;height:1.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" filled="f" stroked="f"/>
                  </w:pict>
                </mc:Fallback>
              </mc:AlternateContent>
            </w:r>
          </w:p>
        </w:tc>
        <w:tc>
          <w:tcPr>
            <w:tcW w:w="1045"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20"/>
                <w:szCs w:val="20"/>
              </w:rPr>
            </w:pPr>
            <w:r w:rsidRPr="004821A0">
              <w:rPr>
                <w:rFonts w:ascii="Arial Armenian" w:hAnsi="Arial Armenian"/>
                <w:color w:val="FF0000"/>
                <w:sz w:val="20"/>
                <w:szCs w:val="20"/>
              </w:rPr>
              <w:t> </w:t>
            </w:r>
          </w:p>
        </w:tc>
        <w:tc>
          <w:tcPr>
            <w:tcW w:w="893" w:type="dxa"/>
            <w:tcBorders>
              <w:top w:val="nil"/>
              <w:left w:val="nil"/>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b/>
                <w:bCs/>
                <w:color w:val="FF0000"/>
                <w:sz w:val="20"/>
                <w:szCs w:val="20"/>
              </w:rPr>
            </w:pPr>
            <w:r w:rsidRPr="004821A0">
              <w:rPr>
                <w:rFonts w:ascii="Arial Armenian" w:hAnsi="Arial Armenian"/>
                <w:b/>
                <w:bCs/>
                <w:color w:val="FF0000"/>
                <w:sz w:val="20"/>
                <w:szCs w:val="20"/>
              </w:rPr>
              <w:t> </w:t>
            </w:r>
          </w:p>
        </w:tc>
        <w:tc>
          <w:tcPr>
            <w:tcW w:w="1163" w:type="dxa"/>
            <w:tcBorders>
              <w:top w:val="nil"/>
              <w:left w:val="nil"/>
              <w:bottom w:val="single" w:sz="4" w:space="0" w:color="auto"/>
              <w:right w:val="nil"/>
            </w:tcBorders>
            <w:shd w:val="clear" w:color="000000" w:fill="FFFFFF"/>
            <w:noWrap/>
            <w:vAlign w:val="center"/>
            <w:hideMark/>
          </w:tcPr>
          <w:p w:rsidR="004821A0" w:rsidRPr="004821A0" w:rsidRDefault="004821A0" w:rsidP="004821A0">
            <w:pPr>
              <w:jc w:val="right"/>
              <w:rPr>
                <w:rFonts w:ascii="Arial Armenian" w:hAnsi="Arial Armenian"/>
                <w:b/>
                <w:bCs/>
                <w:color w:val="FF0000"/>
                <w:sz w:val="20"/>
                <w:szCs w:val="20"/>
              </w:rPr>
            </w:pPr>
            <w:r w:rsidRPr="004821A0">
              <w:rPr>
                <w:rFonts w:ascii="Arial Armenian" w:hAnsi="Arial Armenian"/>
                <w:b/>
                <w:bCs/>
                <w:color w:val="FF0000"/>
                <w:sz w:val="20"/>
                <w:szCs w:val="20"/>
              </w:rPr>
              <w:t>12815.394</w:t>
            </w:r>
          </w:p>
        </w:tc>
        <w:tc>
          <w:tcPr>
            <w:tcW w:w="1164" w:type="dxa"/>
            <w:tcBorders>
              <w:top w:val="nil"/>
              <w:left w:val="single" w:sz="4" w:space="0" w:color="auto"/>
              <w:bottom w:val="single" w:sz="4" w:space="0" w:color="auto"/>
              <w:right w:val="single" w:sz="4" w:space="0" w:color="auto"/>
            </w:tcBorders>
            <w:shd w:val="clear" w:color="000000" w:fill="FFFFFF"/>
            <w:noWrap/>
            <w:vAlign w:val="center"/>
            <w:hideMark/>
          </w:tcPr>
          <w:p w:rsidR="004821A0" w:rsidRPr="004821A0" w:rsidRDefault="004821A0" w:rsidP="004821A0">
            <w:pPr>
              <w:jc w:val="center"/>
              <w:rPr>
                <w:rFonts w:ascii="Arial Armenian" w:hAnsi="Arial Armenian"/>
                <w:color w:val="FF0000"/>
                <w:sz w:val="16"/>
                <w:szCs w:val="16"/>
              </w:rPr>
            </w:pPr>
            <w:r w:rsidRPr="004821A0">
              <w:rPr>
                <w:rFonts w:ascii="Arial Armenian" w:hAnsi="Arial Armenian"/>
                <w:color w:val="FF0000"/>
                <w:sz w:val="16"/>
                <w:szCs w:val="16"/>
              </w:rPr>
              <w:t>100</w:t>
            </w:r>
          </w:p>
        </w:tc>
      </w:tr>
    </w:tbl>
    <w:p w:rsidR="000A359E" w:rsidRDefault="000A359E" w:rsidP="007E08E3">
      <w:pPr>
        <w:widowControl w:val="0"/>
        <w:ind w:firstLine="567"/>
        <w:jc w:val="center"/>
        <w:rPr>
          <w:rFonts w:ascii="Sylfaen" w:hAnsi="Sylfaen"/>
          <w:lang w:val="hy-AM"/>
        </w:rPr>
      </w:pPr>
    </w:p>
    <w:p w:rsidR="00BB28C8" w:rsidRPr="004821A0" w:rsidRDefault="00BB28C8" w:rsidP="007E08E3">
      <w:pPr>
        <w:widowControl w:val="0"/>
        <w:ind w:firstLine="567"/>
        <w:rPr>
          <w:rFonts w:ascii="GHEA Grapalat" w:hAnsi="GHEA Grapalat"/>
          <w:b/>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4821A0" w:rsidRPr="004821A0">
        <w:rPr>
          <w:rFonts w:ascii="GHEA Grapalat" w:hAnsi="GHEA Grapalat"/>
          <w:b/>
        </w:rPr>
        <w:t>РА, село Араратской области Верин Арташат Мичурин 1:</w:t>
      </w:r>
      <w:r w:rsidRPr="004821A0">
        <w:rPr>
          <w:rFonts w:ascii="GHEA Grapalat" w:hAnsi="GHEA Grapalat"/>
          <w:b/>
        </w:rPr>
        <w:t>.</w:t>
      </w:r>
    </w:p>
    <w:p w:rsidR="004821A0" w:rsidRDefault="004821A0" w:rsidP="007E08E3">
      <w:pPr>
        <w:widowControl w:val="0"/>
        <w:ind w:firstLine="567"/>
        <w:rPr>
          <w:rFonts w:ascii="GHEA Grapalat" w:hAnsi="GHEA Grapalat"/>
        </w:rPr>
      </w:pPr>
      <w:r w:rsidRPr="004821A0">
        <w:rPr>
          <w:rFonts w:ascii="GHEA Grapalat" w:hAnsi="GHEA Grapalat"/>
        </w:rPr>
        <w:t>** Рассчитано в единицах стоимости: все расходы, прибыль 20, НДС 20%.</w:t>
      </w:r>
    </w:p>
    <w:p w:rsidR="004821A0" w:rsidRPr="009F3DC7" w:rsidRDefault="004821A0" w:rsidP="007E08E3">
      <w:pPr>
        <w:widowControl w:val="0"/>
        <w:ind w:firstLine="567"/>
        <w:rPr>
          <w:rFonts w:ascii="GHEA Grapalat" w:hAnsi="GHEA Grapalat"/>
          <w:i/>
        </w:rPr>
      </w:pPr>
    </w:p>
    <w:p w:rsidR="00BB28C8" w:rsidRPr="009F3DC7" w:rsidRDefault="00BB28C8" w:rsidP="007E08E3">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7E08E3">
            <w:pPr>
              <w:widowControl w:val="0"/>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7E08E3">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7E08E3">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7E08E3">
            <w:pPr>
              <w:widowControl w:val="0"/>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7E08E3">
            <w:pPr>
              <w:widowControl w:val="0"/>
              <w:ind w:firstLine="34"/>
              <w:jc w:val="center"/>
              <w:rPr>
                <w:rFonts w:ascii="GHEA Grapalat" w:hAnsi="GHEA Grapalat"/>
              </w:rPr>
            </w:pPr>
          </w:p>
        </w:tc>
        <w:tc>
          <w:tcPr>
            <w:tcW w:w="4343" w:type="dxa"/>
          </w:tcPr>
          <w:p w:rsidR="00BB28C8" w:rsidRPr="009F3DC7" w:rsidRDefault="00BB28C8" w:rsidP="007E08E3">
            <w:pPr>
              <w:widowControl w:val="0"/>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7E08E3">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7E08E3">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7E08E3">
            <w:pPr>
              <w:widowControl w:val="0"/>
              <w:ind w:firstLine="34"/>
              <w:jc w:val="center"/>
              <w:rPr>
                <w:rFonts w:ascii="GHEA Grapalat" w:hAnsi="GHEA Grapalat"/>
              </w:rPr>
            </w:pPr>
            <w:r w:rsidRPr="009F3DC7">
              <w:rPr>
                <w:rFonts w:ascii="GHEA Grapalat" w:hAnsi="GHEA Grapalat"/>
              </w:rPr>
              <w:t>М. П.</w:t>
            </w:r>
          </w:p>
        </w:tc>
      </w:tr>
    </w:tbl>
    <w:p w:rsidR="00BB28C8" w:rsidRDefault="00BB28C8" w:rsidP="007E08E3">
      <w:pPr>
        <w:widowControl w:val="0"/>
        <w:ind w:firstLine="567"/>
        <w:jc w:val="right"/>
        <w:rPr>
          <w:rFonts w:ascii="GHEA Grapalat" w:hAnsi="GHEA Grapalat"/>
          <w:i/>
        </w:rPr>
      </w:pPr>
    </w:p>
    <w:p w:rsidR="00BB28C8" w:rsidRDefault="00BB28C8" w:rsidP="007E08E3">
      <w:pPr>
        <w:rPr>
          <w:rFonts w:ascii="GHEA Grapalat" w:hAnsi="GHEA Grapalat"/>
          <w:i/>
        </w:rPr>
      </w:pPr>
      <w:r>
        <w:rPr>
          <w:rFonts w:ascii="GHEA Grapalat" w:hAnsi="GHEA Grapalat"/>
          <w:i/>
        </w:rPr>
        <w:br w:type="page"/>
      </w: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7E08E3">
      <w:pPr>
        <w:widowControl w:val="0"/>
        <w:ind w:firstLine="567"/>
        <w:jc w:val="center"/>
        <w:rPr>
          <w:rFonts w:ascii="GHEA Grapalat" w:hAnsi="GHEA Grapalat" w:cs="Sylfaen"/>
          <w:b/>
        </w:rPr>
      </w:pPr>
    </w:p>
    <w:p w:rsidR="00BB28C8" w:rsidRPr="009F3DC7" w:rsidRDefault="00BB28C8" w:rsidP="007E08E3">
      <w:pPr>
        <w:widowControl w:val="0"/>
        <w:ind w:firstLine="567"/>
        <w:jc w:val="center"/>
        <w:rPr>
          <w:rFonts w:ascii="GHEA Grapalat" w:hAnsi="GHEA Grapalat"/>
          <w:b/>
        </w:rPr>
      </w:pPr>
      <w:r w:rsidRPr="009F3DC7">
        <w:rPr>
          <w:rFonts w:ascii="GHEA Grapalat" w:hAnsi="GHEA Grapalat"/>
          <w:b/>
        </w:rPr>
        <w:t>КАЛЕНДАРНЫЙ ГРАФИК</w:t>
      </w:r>
      <w:r w:rsidR="00040224">
        <w:rPr>
          <w:rFonts w:ascii="GHEA Grapalat" w:hAnsi="GHEA Grapalat"/>
          <w:b/>
        </w:rPr>
        <w:t>*</w:t>
      </w:r>
    </w:p>
    <w:p w:rsidR="00BB28C8" w:rsidRDefault="004821A0" w:rsidP="007E08E3">
      <w:pPr>
        <w:widowControl w:val="0"/>
        <w:ind w:firstLine="567"/>
        <w:jc w:val="center"/>
        <w:rPr>
          <w:rFonts w:ascii="GHEA Grapalat" w:hAnsi="GHEA Grapalat"/>
          <w:b/>
        </w:rPr>
      </w:pPr>
      <w:r w:rsidRPr="0089071D">
        <w:rPr>
          <w:rFonts w:ascii="GHEA Grapalat" w:hAnsi="GHEA Grapalat"/>
          <w:b/>
        </w:rPr>
        <w:t>ремонт</w:t>
      </w:r>
      <w:r>
        <w:rPr>
          <w:rFonts w:ascii="GHEA Grapalat" w:hAnsi="GHEA Grapalat"/>
          <w:b/>
        </w:rPr>
        <w:t>а</w:t>
      </w:r>
      <w:r w:rsidRPr="0089071D">
        <w:rPr>
          <w:rFonts w:ascii="GHEA Grapalat" w:hAnsi="GHEA Grapalat"/>
          <w:b/>
        </w:rPr>
        <w:t xml:space="preserve"> детского сада “</w:t>
      </w:r>
      <w:proofErr w:type="spellStart"/>
      <w:r w:rsidRPr="0089071D">
        <w:rPr>
          <w:rFonts w:ascii="GHEA Grapalat" w:hAnsi="GHEA Grapalat"/>
          <w:b/>
        </w:rPr>
        <w:t>Луснтаг</w:t>
      </w:r>
      <w:proofErr w:type="spellEnd"/>
      <w:r w:rsidRPr="0089071D">
        <w:rPr>
          <w:rFonts w:ascii="GHEA Grapalat" w:hAnsi="GHEA Grapalat"/>
          <w:b/>
        </w:rPr>
        <w:t xml:space="preserve">” общины </w:t>
      </w:r>
      <w:proofErr w:type="gramStart"/>
      <w:r w:rsidRPr="0089071D">
        <w:rPr>
          <w:rFonts w:ascii="GHEA Grapalat" w:hAnsi="GHEA Grapalat"/>
          <w:b/>
        </w:rPr>
        <w:t>Верин</w:t>
      </w:r>
      <w:proofErr w:type="gramEnd"/>
      <w:r w:rsidRPr="0089071D">
        <w:rPr>
          <w:rFonts w:ascii="GHEA Grapalat" w:hAnsi="GHEA Grapalat"/>
          <w:b/>
        </w:rPr>
        <w:t xml:space="preserve"> Арташата Араратской области</w:t>
      </w:r>
    </w:p>
    <w:p w:rsidR="004821A0" w:rsidRPr="009F3DC7" w:rsidRDefault="004821A0" w:rsidP="007E08E3">
      <w:pPr>
        <w:widowControl w:val="0"/>
        <w:ind w:firstLine="567"/>
        <w:jc w:val="center"/>
        <w:rPr>
          <w:rFonts w:ascii="GHEA Grapalat" w:hAnsi="GHEA Grapal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994"/>
        <w:gridCol w:w="1440"/>
      </w:tblGrid>
      <w:tr w:rsidR="00BB28C8" w:rsidRPr="009F3DC7" w:rsidTr="00040224">
        <w:trPr>
          <w:cantSplit/>
          <w:jc w:val="center"/>
        </w:trPr>
        <w:tc>
          <w:tcPr>
            <w:tcW w:w="816" w:type="dxa"/>
            <w:vMerge w:val="restart"/>
            <w:vAlign w:val="center"/>
          </w:tcPr>
          <w:p w:rsidR="00BB28C8" w:rsidRPr="00517562" w:rsidRDefault="00BB28C8" w:rsidP="007E08E3">
            <w:pPr>
              <w:widowControl w:val="0"/>
              <w:jc w:val="center"/>
              <w:rPr>
                <w:rFonts w:ascii="GHEA Grapalat" w:hAnsi="GHEA Grapalat"/>
                <w:sz w:val="20"/>
                <w:szCs w:val="20"/>
              </w:rPr>
            </w:pPr>
            <w:r w:rsidRPr="00517562">
              <w:rPr>
                <w:rFonts w:ascii="GHEA Grapalat" w:hAnsi="GHEA Grapalat"/>
                <w:sz w:val="20"/>
                <w:szCs w:val="20"/>
              </w:rPr>
              <w:t xml:space="preserve">№ </w:t>
            </w:r>
            <w:proofErr w:type="gramStart"/>
            <w:r w:rsidRPr="00517562">
              <w:rPr>
                <w:rFonts w:ascii="GHEA Grapalat" w:hAnsi="GHEA Grapalat"/>
                <w:sz w:val="20"/>
                <w:szCs w:val="20"/>
              </w:rPr>
              <w:t>п</w:t>
            </w:r>
            <w:proofErr w:type="gramEnd"/>
            <w:r w:rsidRPr="00517562">
              <w:rPr>
                <w:rFonts w:ascii="GHEA Grapalat" w:hAnsi="GHEA Grapalat"/>
                <w:sz w:val="20"/>
                <w:szCs w:val="20"/>
              </w:rPr>
              <w:t>/п</w:t>
            </w:r>
          </w:p>
        </w:tc>
        <w:tc>
          <w:tcPr>
            <w:tcW w:w="4962" w:type="dxa"/>
            <w:vMerge w:val="restart"/>
            <w:vAlign w:val="center"/>
          </w:tcPr>
          <w:p w:rsidR="00BB28C8" w:rsidRPr="00517562" w:rsidRDefault="00BB28C8" w:rsidP="007E08E3">
            <w:pPr>
              <w:widowControl w:val="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7E08E3">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434" w:type="dxa"/>
            <w:gridSpan w:val="2"/>
            <w:vAlign w:val="center"/>
          </w:tcPr>
          <w:p w:rsidR="00BB28C8" w:rsidRPr="00517562" w:rsidRDefault="00BB28C8" w:rsidP="007E08E3">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19"/>
              <w:t>**</w:t>
            </w:r>
          </w:p>
        </w:tc>
      </w:tr>
      <w:tr w:rsidR="00BB28C8" w:rsidRPr="009F3DC7" w:rsidTr="00040224">
        <w:trPr>
          <w:cantSplit/>
          <w:trHeight w:val="586"/>
          <w:jc w:val="center"/>
        </w:trPr>
        <w:tc>
          <w:tcPr>
            <w:tcW w:w="816" w:type="dxa"/>
            <w:vMerge/>
            <w:vAlign w:val="center"/>
          </w:tcPr>
          <w:p w:rsidR="00BB28C8" w:rsidRPr="00517562" w:rsidRDefault="00BB28C8" w:rsidP="007E08E3">
            <w:pPr>
              <w:widowControl w:val="0"/>
              <w:jc w:val="both"/>
              <w:rPr>
                <w:rFonts w:ascii="GHEA Grapalat" w:hAnsi="GHEA Grapalat"/>
                <w:sz w:val="20"/>
                <w:szCs w:val="20"/>
              </w:rPr>
            </w:pPr>
          </w:p>
        </w:tc>
        <w:tc>
          <w:tcPr>
            <w:tcW w:w="4962" w:type="dxa"/>
            <w:vMerge/>
          </w:tcPr>
          <w:p w:rsidR="00BB28C8" w:rsidRPr="00517562" w:rsidRDefault="00BB28C8" w:rsidP="007E08E3">
            <w:pPr>
              <w:widowControl w:val="0"/>
              <w:rPr>
                <w:rFonts w:ascii="GHEA Grapalat" w:hAnsi="GHEA Grapalat"/>
                <w:sz w:val="20"/>
                <w:szCs w:val="20"/>
              </w:rPr>
            </w:pPr>
          </w:p>
        </w:tc>
        <w:tc>
          <w:tcPr>
            <w:tcW w:w="1994" w:type="dxa"/>
            <w:vAlign w:val="center"/>
          </w:tcPr>
          <w:p w:rsidR="00BB28C8" w:rsidRPr="00517562" w:rsidRDefault="00BB28C8" w:rsidP="007E08E3">
            <w:pPr>
              <w:widowControl w:val="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7E08E3">
            <w:pPr>
              <w:widowControl w:val="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040224">
        <w:trPr>
          <w:trHeight w:val="586"/>
          <w:jc w:val="center"/>
        </w:trPr>
        <w:tc>
          <w:tcPr>
            <w:tcW w:w="816" w:type="dxa"/>
            <w:vAlign w:val="center"/>
          </w:tcPr>
          <w:p w:rsidR="00BB28C8" w:rsidRPr="00517562" w:rsidRDefault="00BB28C8" w:rsidP="007E08E3">
            <w:pPr>
              <w:widowControl w:val="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4821A0" w:rsidRPr="004821A0" w:rsidRDefault="004821A0" w:rsidP="004821A0">
            <w:pPr>
              <w:widowControl w:val="0"/>
              <w:rPr>
                <w:rFonts w:ascii="GHEA Grapalat" w:hAnsi="GHEA Grapalat"/>
                <w:sz w:val="20"/>
                <w:szCs w:val="20"/>
              </w:rPr>
            </w:pPr>
            <w:r w:rsidRPr="004821A0">
              <w:rPr>
                <w:rFonts w:ascii="GHEA Grapalat" w:hAnsi="GHEA Grapalat"/>
                <w:sz w:val="20"/>
                <w:szCs w:val="20"/>
              </w:rPr>
              <w:t>ремонт детского сада “</w:t>
            </w:r>
            <w:proofErr w:type="spellStart"/>
            <w:r w:rsidRPr="004821A0">
              <w:rPr>
                <w:rFonts w:ascii="GHEA Grapalat" w:hAnsi="GHEA Grapalat"/>
                <w:sz w:val="20"/>
                <w:szCs w:val="20"/>
              </w:rPr>
              <w:t>Луснтаг</w:t>
            </w:r>
            <w:proofErr w:type="spellEnd"/>
            <w:r w:rsidRPr="004821A0">
              <w:rPr>
                <w:rFonts w:ascii="GHEA Grapalat" w:hAnsi="GHEA Grapalat"/>
                <w:sz w:val="20"/>
                <w:szCs w:val="20"/>
              </w:rPr>
              <w:t>” общины Верин Арташата Араратской области</w:t>
            </w:r>
            <w:r>
              <w:rPr>
                <w:rFonts w:ascii="GHEA Grapalat" w:hAnsi="GHEA Grapalat"/>
                <w:sz w:val="20"/>
                <w:szCs w:val="20"/>
              </w:rPr>
              <w:t xml:space="preserve"> – </w:t>
            </w:r>
            <w:r w:rsidR="00040224">
              <w:rPr>
                <w:rFonts w:ascii="GHEA Grapalat" w:hAnsi="GHEA Grapalat"/>
                <w:sz w:val="20"/>
                <w:szCs w:val="20"/>
              </w:rPr>
              <w:t xml:space="preserve">1-ый </w:t>
            </w:r>
            <w:r>
              <w:rPr>
                <w:rFonts w:ascii="GHEA Grapalat" w:hAnsi="GHEA Grapalat"/>
                <w:sz w:val="20"/>
                <w:szCs w:val="20"/>
              </w:rPr>
              <w:t>этап</w:t>
            </w:r>
          </w:p>
          <w:p w:rsidR="00BB28C8" w:rsidRPr="00517562" w:rsidRDefault="004821A0" w:rsidP="004821A0">
            <w:pPr>
              <w:widowControl w:val="0"/>
              <w:rPr>
                <w:rFonts w:ascii="GHEA Grapalat" w:hAnsi="GHEA Grapalat"/>
                <w:sz w:val="20"/>
                <w:szCs w:val="20"/>
              </w:rPr>
            </w:pPr>
            <w:r w:rsidRPr="004821A0">
              <w:rPr>
                <w:rFonts w:ascii="GHEA Grapalat" w:hAnsi="GHEA Grapalat"/>
                <w:sz w:val="20"/>
                <w:szCs w:val="20"/>
              </w:rPr>
              <w:t xml:space="preserve">(за счет финансовых средств </w:t>
            </w:r>
            <w:proofErr w:type="spellStart"/>
            <w:r w:rsidRPr="004821A0">
              <w:rPr>
                <w:rFonts w:ascii="GHEA Grapalat" w:hAnsi="GHEA Grapalat"/>
                <w:sz w:val="20"/>
                <w:szCs w:val="20"/>
              </w:rPr>
              <w:t>общ</w:t>
            </w:r>
            <w:r>
              <w:rPr>
                <w:rFonts w:ascii="GHEA Grapalat" w:hAnsi="GHEA Grapalat"/>
                <w:sz w:val="20"/>
                <w:szCs w:val="20"/>
              </w:rPr>
              <w:t>ини</w:t>
            </w:r>
            <w:proofErr w:type="spellEnd"/>
            <w:r w:rsidRPr="004821A0">
              <w:rPr>
                <w:rFonts w:ascii="GHEA Grapalat" w:hAnsi="GHEA Grapalat"/>
                <w:sz w:val="20"/>
                <w:szCs w:val="20"/>
              </w:rPr>
              <w:t xml:space="preserve"> в размере 50% от цены контракта)</w:t>
            </w:r>
          </w:p>
        </w:tc>
        <w:tc>
          <w:tcPr>
            <w:tcW w:w="1994" w:type="dxa"/>
            <w:vAlign w:val="center"/>
          </w:tcPr>
          <w:p w:rsidR="00BB28C8" w:rsidRPr="00517562" w:rsidRDefault="00040224" w:rsidP="007E08E3">
            <w:pPr>
              <w:widowControl w:val="0"/>
              <w:jc w:val="center"/>
              <w:rPr>
                <w:rFonts w:ascii="GHEA Grapalat" w:hAnsi="GHEA Grapalat"/>
                <w:sz w:val="20"/>
                <w:szCs w:val="20"/>
              </w:rPr>
            </w:pPr>
            <w:r>
              <w:rPr>
                <w:rFonts w:ascii="GHEA Grapalat" w:hAnsi="GHEA Grapalat"/>
                <w:sz w:val="20"/>
                <w:szCs w:val="20"/>
              </w:rPr>
              <w:t xml:space="preserve">день </w:t>
            </w:r>
            <w:r w:rsidRPr="00040224">
              <w:rPr>
                <w:rFonts w:ascii="GHEA Grapalat" w:hAnsi="GHEA Grapalat"/>
                <w:sz w:val="20"/>
                <w:szCs w:val="20"/>
              </w:rPr>
              <w:t>вступления в силу договора</w:t>
            </w:r>
          </w:p>
        </w:tc>
        <w:tc>
          <w:tcPr>
            <w:tcW w:w="1440" w:type="dxa"/>
            <w:vAlign w:val="center"/>
          </w:tcPr>
          <w:p w:rsidR="00BB28C8" w:rsidRPr="00517562" w:rsidRDefault="004821A0" w:rsidP="004821A0">
            <w:pPr>
              <w:widowControl w:val="0"/>
              <w:jc w:val="center"/>
              <w:rPr>
                <w:rFonts w:ascii="GHEA Grapalat" w:hAnsi="GHEA Grapalat"/>
                <w:sz w:val="20"/>
                <w:szCs w:val="20"/>
              </w:rPr>
            </w:pPr>
            <w:r>
              <w:rPr>
                <w:rFonts w:ascii="GHEA Grapalat" w:hAnsi="GHEA Grapalat"/>
                <w:sz w:val="20"/>
                <w:szCs w:val="20"/>
              </w:rPr>
              <w:t>60</w:t>
            </w:r>
            <w:r w:rsidR="00040224">
              <w:rPr>
                <w:rFonts w:ascii="GHEA Grapalat" w:hAnsi="GHEA Grapalat"/>
                <w:sz w:val="20"/>
                <w:szCs w:val="20"/>
              </w:rPr>
              <w:t xml:space="preserve"> дней</w:t>
            </w:r>
          </w:p>
        </w:tc>
      </w:tr>
      <w:tr w:rsidR="004821A0" w:rsidRPr="009F3DC7" w:rsidTr="00040224">
        <w:trPr>
          <w:trHeight w:val="586"/>
          <w:jc w:val="center"/>
        </w:trPr>
        <w:tc>
          <w:tcPr>
            <w:tcW w:w="816" w:type="dxa"/>
            <w:vAlign w:val="center"/>
          </w:tcPr>
          <w:p w:rsidR="004821A0" w:rsidRPr="00517562" w:rsidRDefault="004821A0" w:rsidP="007E08E3">
            <w:pPr>
              <w:widowControl w:val="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040224" w:rsidRDefault="004821A0" w:rsidP="00040224">
            <w:pPr>
              <w:widowControl w:val="0"/>
              <w:rPr>
                <w:rFonts w:ascii="GHEA Grapalat" w:hAnsi="GHEA Grapalat"/>
                <w:sz w:val="20"/>
                <w:szCs w:val="20"/>
              </w:rPr>
            </w:pPr>
            <w:r w:rsidRPr="004821A0">
              <w:rPr>
                <w:rFonts w:ascii="GHEA Grapalat" w:hAnsi="GHEA Grapalat"/>
                <w:sz w:val="20"/>
                <w:szCs w:val="20"/>
              </w:rPr>
              <w:t>ремонт детского сада “</w:t>
            </w:r>
            <w:proofErr w:type="spellStart"/>
            <w:r w:rsidRPr="004821A0">
              <w:rPr>
                <w:rFonts w:ascii="GHEA Grapalat" w:hAnsi="GHEA Grapalat"/>
                <w:sz w:val="20"/>
                <w:szCs w:val="20"/>
              </w:rPr>
              <w:t>Луснтаг</w:t>
            </w:r>
            <w:proofErr w:type="spellEnd"/>
            <w:r w:rsidRPr="004821A0">
              <w:rPr>
                <w:rFonts w:ascii="GHEA Grapalat" w:hAnsi="GHEA Grapalat"/>
                <w:sz w:val="20"/>
                <w:szCs w:val="20"/>
              </w:rPr>
              <w:t>” общины Верин Арташата Араратской области</w:t>
            </w:r>
            <w:r>
              <w:rPr>
                <w:rFonts w:ascii="GHEA Grapalat" w:hAnsi="GHEA Grapalat"/>
                <w:sz w:val="20"/>
                <w:szCs w:val="20"/>
              </w:rPr>
              <w:t xml:space="preserve"> – </w:t>
            </w:r>
            <w:r w:rsidR="00040224">
              <w:rPr>
                <w:rFonts w:ascii="GHEA Grapalat" w:hAnsi="GHEA Grapalat"/>
                <w:sz w:val="20"/>
                <w:szCs w:val="20"/>
              </w:rPr>
              <w:t xml:space="preserve">2-ой </w:t>
            </w:r>
            <w:r>
              <w:rPr>
                <w:rFonts w:ascii="GHEA Grapalat" w:hAnsi="GHEA Grapalat"/>
                <w:sz w:val="20"/>
                <w:szCs w:val="20"/>
              </w:rPr>
              <w:t>этап</w:t>
            </w:r>
          </w:p>
          <w:p w:rsidR="004821A0" w:rsidRPr="00517562" w:rsidRDefault="004821A0" w:rsidP="00040224">
            <w:pPr>
              <w:widowControl w:val="0"/>
              <w:rPr>
                <w:rFonts w:ascii="GHEA Grapalat" w:hAnsi="GHEA Grapalat"/>
                <w:sz w:val="20"/>
                <w:szCs w:val="20"/>
              </w:rPr>
            </w:pPr>
            <w:r w:rsidRPr="004821A0">
              <w:rPr>
                <w:rFonts w:ascii="GHEA Grapalat" w:hAnsi="GHEA Grapalat"/>
                <w:sz w:val="20"/>
                <w:szCs w:val="20"/>
              </w:rPr>
              <w:t>(в рамках программы государственных суб</w:t>
            </w:r>
            <w:r w:rsidR="00040224">
              <w:rPr>
                <w:rFonts w:ascii="GHEA Grapalat" w:hAnsi="GHEA Grapalat"/>
                <w:sz w:val="20"/>
                <w:szCs w:val="20"/>
              </w:rPr>
              <w:t>венций</w:t>
            </w:r>
            <w:r w:rsidRPr="004821A0">
              <w:rPr>
                <w:rFonts w:ascii="GHEA Grapalat" w:hAnsi="GHEA Grapalat"/>
                <w:sz w:val="20"/>
                <w:szCs w:val="20"/>
              </w:rPr>
              <w:t xml:space="preserve"> в размере 50% от цены контракта)</w:t>
            </w:r>
          </w:p>
        </w:tc>
        <w:tc>
          <w:tcPr>
            <w:tcW w:w="1994" w:type="dxa"/>
            <w:vAlign w:val="center"/>
          </w:tcPr>
          <w:p w:rsidR="004821A0" w:rsidRPr="00517562" w:rsidRDefault="00040224" w:rsidP="007E08E3">
            <w:pPr>
              <w:widowControl w:val="0"/>
              <w:jc w:val="center"/>
              <w:rPr>
                <w:rFonts w:ascii="GHEA Grapalat" w:hAnsi="GHEA Grapalat"/>
                <w:sz w:val="20"/>
                <w:szCs w:val="20"/>
              </w:rPr>
            </w:pPr>
            <w:r w:rsidRPr="00040224">
              <w:rPr>
                <w:rFonts w:ascii="GHEA Grapalat" w:hAnsi="GHEA Grapalat"/>
                <w:sz w:val="20"/>
                <w:szCs w:val="20"/>
              </w:rPr>
              <w:t xml:space="preserve">день вступления в силу заключаемого между сторонами соглашения в случае </w:t>
            </w:r>
            <w:proofErr w:type="spellStart"/>
            <w:r w:rsidRPr="00040224">
              <w:rPr>
                <w:rFonts w:ascii="GHEA Grapalat" w:hAnsi="GHEA Grapalat"/>
                <w:sz w:val="20"/>
                <w:szCs w:val="20"/>
              </w:rPr>
              <w:t>предусмотрения</w:t>
            </w:r>
            <w:proofErr w:type="spellEnd"/>
            <w:r w:rsidRPr="00040224">
              <w:rPr>
                <w:rFonts w:ascii="GHEA Grapalat" w:hAnsi="GHEA Grapalat"/>
                <w:sz w:val="20"/>
                <w:szCs w:val="20"/>
              </w:rPr>
              <w:t xml:space="preserve"> финансовых средств</w:t>
            </w:r>
          </w:p>
        </w:tc>
        <w:tc>
          <w:tcPr>
            <w:tcW w:w="1440" w:type="dxa"/>
            <w:vAlign w:val="center"/>
          </w:tcPr>
          <w:p w:rsidR="004821A0" w:rsidRPr="00517562" w:rsidRDefault="004821A0" w:rsidP="004821A0">
            <w:pPr>
              <w:widowControl w:val="0"/>
              <w:jc w:val="center"/>
              <w:rPr>
                <w:rFonts w:ascii="GHEA Grapalat" w:hAnsi="GHEA Grapalat"/>
                <w:sz w:val="20"/>
                <w:szCs w:val="20"/>
              </w:rPr>
            </w:pPr>
            <w:r>
              <w:rPr>
                <w:rFonts w:ascii="GHEA Grapalat" w:hAnsi="GHEA Grapalat"/>
                <w:sz w:val="20"/>
                <w:szCs w:val="20"/>
              </w:rPr>
              <w:t>60</w:t>
            </w:r>
            <w:r w:rsidR="00040224">
              <w:rPr>
                <w:rFonts w:ascii="GHEA Grapalat" w:hAnsi="GHEA Grapalat"/>
                <w:sz w:val="20"/>
                <w:szCs w:val="20"/>
              </w:rPr>
              <w:t xml:space="preserve"> дней</w:t>
            </w:r>
          </w:p>
        </w:tc>
      </w:tr>
      <w:tr w:rsidR="004821A0" w:rsidRPr="009F3DC7" w:rsidTr="00040224">
        <w:trPr>
          <w:cantSplit/>
          <w:trHeight w:val="586"/>
          <w:jc w:val="center"/>
        </w:trPr>
        <w:tc>
          <w:tcPr>
            <w:tcW w:w="5778" w:type="dxa"/>
            <w:gridSpan w:val="2"/>
            <w:vAlign w:val="center"/>
          </w:tcPr>
          <w:p w:rsidR="004821A0" w:rsidRPr="00517562" w:rsidRDefault="004821A0" w:rsidP="007E08E3">
            <w:pPr>
              <w:widowControl w:val="0"/>
              <w:rPr>
                <w:rFonts w:ascii="GHEA Grapalat" w:hAnsi="GHEA Grapalat"/>
                <w:b/>
                <w:sz w:val="20"/>
                <w:szCs w:val="20"/>
              </w:rPr>
            </w:pPr>
            <w:r w:rsidRPr="00517562">
              <w:rPr>
                <w:rFonts w:ascii="GHEA Grapalat" w:hAnsi="GHEA Grapalat"/>
                <w:b/>
                <w:sz w:val="20"/>
                <w:szCs w:val="20"/>
              </w:rPr>
              <w:t>ВСЕГО</w:t>
            </w:r>
          </w:p>
        </w:tc>
        <w:tc>
          <w:tcPr>
            <w:tcW w:w="1994" w:type="dxa"/>
            <w:vAlign w:val="center"/>
          </w:tcPr>
          <w:p w:rsidR="004821A0" w:rsidRPr="00517562" w:rsidRDefault="004821A0" w:rsidP="007E08E3">
            <w:pPr>
              <w:widowControl w:val="0"/>
              <w:jc w:val="center"/>
              <w:rPr>
                <w:rFonts w:ascii="GHEA Grapalat" w:hAnsi="GHEA Grapalat"/>
                <w:b/>
                <w:sz w:val="20"/>
                <w:szCs w:val="20"/>
              </w:rPr>
            </w:pPr>
          </w:p>
        </w:tc>
        <w:tc>
          <w:tcPr>
            <w:tcW w:w="1440" w:type="dxa"/>
            <w:vAlign w:val="center"/>
          </w:tcPr>
          <w:p w:rsidR="004821A0" w:rsidRPr="00517562" w:rsidRDefault="004821A0" w:rsidP="007E08E3">
            <w:pPr>
              <w:widowControl w:val="0"/>
              <w:jc w:val="center"/>
              <w:rPr>
                <w:rFonts w:ascii="GHEA Grapalat" w:hAnsi="GHEA Grapalat"/>
                <w:b/>
                <w:sz w:val="20"/>
                <w:szCs w:val="20"/>
              </w:rPr>
            </w:pPr>
            <w:r>
              <w:rPr>
                <w:rFonts w:ascii="GHEA Grapalat" w:hAnsi="GHEA Grapalat"/>
                <w:b/>
                <w:sz w:val="20"/>
                <w:szCs w:val="20"/>
              </w:rPr>
              <w:t>120</w:t>
            </w:r>
            <w:r w:rsidR="00040224">
              <w:rPr>
                <w:rFonts w:ascii="GHEA Grapalat" w:hAnsi="GHEA Grapalat"/>
                <w:sz w:val="20"/>
                <w:szCs w:val="20"/>
              </w:rPr>
              <w:t xml:space="preserve"> </w:t>
            </w:r>
            <w:r w:rsidR="00040224" w:rsidRPr="00040224">
              <w:rPr>
                <w:rFonts w:ascii="GHEA Grapalat" w:hAnsi="GHEA Grapalat"/>
                <w:b/>
                <w:sz w:val="20"/>
                <w:szCs w:val="20"/>
              </w:rPr>
              <w:t>дней</w:t>
            </w:r>
          </w:p>
        </w:tc>
      </w:tr>
    </w:tbl>
    <w:p w:rsidR="00BB28C8" w:rsidRPr="009F3DC7" w:rsidRDefault="00BB28C8" w:rsidP="007E08E3">
      <w:pPr>
        <w:widowControl w:val="0"/>
        <w:ind w:firstLine="567"/>
        <w:jc w:val="both"/>
        <w:outlineLvl w:val="3"/>
        <w:rPr>
          <w:rFonts w:ascii="GHEA Grapalat" w:hAnsi="GHEA Grapalat"/>
          <w:i/>
        </w:rPr>
      </w:pPr>
    </w:p>
    <w:p w:rsidR="00BB28C8" w:rsidRPr="009F3DC7" w:rsidRDefault="00BB28C8" w:rsidP="007E08E3">
      <w:pPr>
        <w:widowControl w:val="0"/>
        <w:rPr>
          <w:rFonts w:ascii="GHEA Grapalat" w:hAnsi="GHEA Grapalat"/>
          <w:i/>
        </w:rPr>
      </w:pPr>
      <w:r w:rsidRPr="009F3DC7">
        <w:rPr>
          <w:rFonts w:ascii="GHEA Grapalat" w:hAnsi="GHEA Grapalat"/>
        </w:rPr>
        <w:br w:type="page"/>
      </w:r>
    </w:p>
    <w:p w:rsidR="00BB28C8" w:rsidRPr="009F3DC7" w:rsidRDefault="00BB28C8" w:rsidP="007E08E3">
      <w:pPr>
        <w:widowControl w:val="0"/>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7E08E3">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7E08E3">
      <w:pPr>
        <w:widowControl w:val="0"/>
        <w:tabs>
          <w:tab w:val="left" w:pos="9540"/>
        </w:tabs>
        <w:ind w:firstLine="567"/>
        <w:jc w:val="center"/>
        <w:rPr>
          <w:rFonts w:ascii="GHEA Grapalat" w:hAnsi="GHEA Grapalat"/>
        </w:rPr>
      </w:pPr>
    </w:p>
    <w:p w:rsidR="00BB28C8" w:rsidRPr="00685FDC" w:rsidRDefault="00BB28C8" w:rsidP="007E08E3">
      <w:pPr>
        <w:widowControl w:val="0"/>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0"/>
        <w:t>*</w:t>
      </w:r>
    </w:p>
    <w:p w:rsidR="00BB28C8" w:rsidRPr="009F3DC7" w:rsidRDefault="00BB28C8" w:rsidP="007E08E3">
      <w:pPr>
        <w:widowControl w:val="0"/>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3346"/>
        <w:gridCol w:w="801"/>
        <w:gridCol w:w="729"/>
        <w:gridCol w:w="663"/>
        <w:gridCol w:w="594"/>
        <w:gridCol w:w="644"/>
        <w:gridCol w:w="956"/>
      </w:tblGrid>
      <w:tr w:rsidR="00BB28C8" w:rsidRPr="00685FDC" w:rsidTr="001E50C4">
        <w:trPr>
          <w:jc w:val="center"/>
        </w:trPr>
        <w:tc>
          <w:tcPr>
            <w:tcW w:w="10230" w:type="dxa"/>
            <w:gridSpan w:val="9"/>
          </w:tcPr>
          <w:p w:rsidR="00BB28C8" w:rsidRPr="00685FDC" w:rsidRDefault="00BB28C8" w:rsidP="007E08E3">
            <w:pPr>
              <w:widowControl w:val="0"/>
              <w:jc w:val="center"/>
              <w:rPr>
                <w:rFonts w:ascii="GHEA Grapalat" w:hAnsi="GHEA Grapalat"/>
                <w:sz w:val="14"/>
                <w:szCs w:val="16"/>
              </w:rPr>
            </w:pPr>
            <w:r w:rsidRPr="00685FDC">
              <w:rPr>
                <w:rFonts w:ascii="GHEA Grapalat" w:hAnsi="GHEA Grapalat"/>
                <w:sz w:val="14"/>
                <w:szCs w:val="16"/>
              </w:rPr>
              <w:t>Работа</w:t>
            </w:r>
          </w:p>
        </w:tc>
      </w:tr>
      <w:tr w:rsidR="001E50C4" w:rsidRPr="00685FDC" w:rsidTr="001E50C4">
        <w:trPr>
          <w:jc w:val="center"/>
        </w:trPr>
        <w:tc>
          <w:tcPr>
            <w:tcW w:w="1259" w:type="dxa"/>
            <w:vMerge w:val="restart"/>
            <w:vAlign w:val="center"/>
          </w:tcPr>
          <w:p w:rsidR="001E50C4" w:rsidRPr="00685FDC" w:rsidRDefault="001E50C4" w:rsidP="007E08E3">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Merge w:val="restart"/>
            <w:vAlign w:val="center"/>
          </w:tcPr>
          <w:p w:rsidR="001E50C4" w:rsidRPr="00685FDC" w:rsidRDefault="001E50C4" w:rsidP="007E08E3">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3346" w:type="dxa"/>
            <w:vMerge w:val="restart"/>
            <w:vAlign w:val="center"/>
          </w:tcPr>
          <w:p w:rsidR="001E50C4" w:rsidRPr="00685FDC" w:rsidRDefault="001E50C4" w:rsidP="007E08E3">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4387" w:type="dxa"/>
            <w:gridSpan w:val="6"/>
            <w:vAlign w:val="center"/>
          </w:tcPr>
          <w:p w:rsidR="001E50C4" w:rsidRPr="00685FDC" w:rsidRDefault="001E50C4" w:rsidP="001E50C4">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rPr>
              <w:t>20</w:t>
            </w:r>
            <w:r w:rsidRPr="00685FDC">
              <w:rPr>
                <w:rFonts w:ascii="GHEA Grapalat" w:hAnsi="GHEA Grapalat"/>
                <w:sz w:val="14"/>
                <w:szCs w:val="16"/>
              </w:rPr>
              <w:t>г., по месяцам, в том числе</w:t>
            </w:r>
            <w:r w:rsidRPr="00685FDC">
              <w:rPr>
                <w:rStyle w:val="af6"/>
                <w:rFonts w:ascii="GHEA Grapalat" w:hAnsi="GHEA Grapalat"/>
                <w:sz w:val="14"/>
                <w:szCs w:val="16"/>
              </w:rPr>
              <w:footnoteReference w:customMarkFollows="1" w:id="21"/>
              <w:t>**</w:t>
            </w:r>
          </w:p>
        </w:tc>
      </w:tr>
      <w:tr w:rsidR="001E50C4" w:rsidRPr="00685FDC" w:rsidTr="001E50C4">
        <w:trPr>
          <w:cantSplit/>
          <w:trHeight w:val="1134"/>
          <w:jc w:val="center"/>
        </w:trPr>
        <w:tc>
          <w:tcPr>
            <w:tcW w:w="1259" w:type="dxa"/>
            <w:vMerge/>
          </w:tcPr>
          <w:p w:rsidR="001E50C4" w:rsidRPr="00685FDC" w:rsidRDefault="001E50C4" w:rsidP="007E08E3">
            <w:pPr>
              <w:widowControl w:val="0"/>
              <w:jc w:val="center"/>
              <w:rPr>
                <w:rFonts w:ascii="GHEA Grapalat" w:hAnsi="GHEA Grapalat"/>
                <w:sz w:val="14"/>
                <w:szCs w:val="16"/>
              </w:rPr>
            </w:pPr>
          </w:p>
        </w:tc>
        <w:tc>
          <w:tcPr>
            <w:tcW w:w="1238" w:type="dxa"/>
            <w:vMerge/>
          </w:tcPr>
          <w:p w:rsidR="001E50C4" w:rsidRPr="00685FDC" w:rsidRDefault="001E50C4" w:rsidP="007E08E3">
            <w:pPr>
              <w:widowControl w:val="0"/>
              <w:jc w:val="center"/>
              <w:rPr>
                <w:rFonts w:ascii="GHEA Grapalat" w:hAnsi="GHEA Grapalat"/>
                <w:sz w:val="14"/>
                <w:szCs w:val="16"/>
              </w:rPr>
            </w:pPr>
          </w:p>
        </w:tc>
        <w:tc>
          <w:tcPr>
            <w:tcW w:w="3346" w:type="dxa"/>
            <w:vMerge/>
          </w:tcPr>
          <w:p w:rsidR="001E50C4" w:rsidRPr="00685FDC" w:rsidRDefault="001E50C4" w:rsidP="007E08E3">
            <w:pPr>
              <w:widowControl w:val="0"/>
              <w:jc w:val="center"/>
              <w:rPr>
                <w:rFonts w:ascii="GHEA Grapalat" w:hAnsi="GHEA Grapalat"/>
                <w:sz w:val="14"/>
                <w:szCs w:val="16"/>
              </w:rPr>
            </w:pPr>
          </w:p>
        </w:tc>
        <w:tc>
          <w:tcPr>
            <w:tcW w:w="801" w:type="dxa"/>
            <w:vAlign w:val="center"/>
          </w:tcPr>
          <w:p w:rsidR="001E50C4" w:rsidRPr="00685FDC" w:rsidRDefault="001E50C4" w:rsidP="007E08E3">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1E50C4" w:rsidRPr="00685FDC" w:rsidRDefault="001E50C4" w:rsidP="007E08E3">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1E50C4" w:rsidRPr="00685FDC" w:rsidRDefault="001E50C4" w:rsidP="007E08E3">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1E50C4" w:rsidRPr="00685FDC" w:rsidRDefault="001E50C4" w:rsidP="007E08E3">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1E50C4" w:rsidRPr="00685FDC" w:rsidRDefault="001E50C4" w:rsidP="007E08E3">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956" w:type="dxa"/>
            <w:vAlign w:val="center"/>
          </w:tcPr>
          <w:p w:rsidR="001E50C4" w:rsidRPr="001E50C4" w:rsidRDefault="001E50C4" w:rsidP="007E08E3">
            <w:pPr>
              <w:widowControl w:val="0"/>
              <w:ind w:left="-95" w:right="-88"/>
              <w:jc w:val="center"/>
              <w:rPr>
                <w:rFonts w:ascii="GHEA Grapalat" w:hAnsi="GHEA Grapalat"/>
                <w:sz w:val="14"/>
                <w:szCs w:val="16"/>
              </w:rPr>
            </w:pPr>
            <w:r w:rsidRPr="00685FDC">
              <w:rPr>
                <w:rFonts w:ascii="GHEA Grapalat" w:hAnsi="GHEA Grapalat"/>
                <w:sz w:val="14"/>
                <w:szCs w:val="16"/>
              </w:rPr>
              <w:t>Всего</w:t>
            </w:r>
          </w:p>
        </w:tc>
      </w:tr>
      <w:tr w:rsidR="001E50C4" w:rsidRPr="00685FDC" w:rsidTr="00073273">
        <w:trPr>
          <w:cantSplit/>
          <w:trHeight w:val="1134"/>
          <w:jc w:val="center"/>
        </w:trPr>
        <w:tc>
          <w:tcPr>
            <w:tcW w:w="2497" w:type="dxa"/>
            <w:gridSpan w:val="2"/>
            <w:vMerge w:val="restart"/>
            <w:vAlign w:val="center"/>
          </w:tcPr>
          <w:p w:rsidR="001E50C4" w:rsidRPr="00E6597C" w:rsidRDefault="001E50C4" w:rsidP="00A031C1">
            <w:pPr>
              <w:jc w:val="center"/>
              <w:rPr>
                <w:rFonts w:ascii="GHEA Grapalat" w:hAnsi="GHEA Grapalat"/>
                <w:sz w:val="20"/>
                <w:lang w:val="es-ES"/>
              </w:rPr>
            </w:pPr>
            <w:r>
              <w:rPr>
                <w:rFonts w:ascii="GHEA Grapalat" w:hAnsi="GHEA Grapalat"/>
                <w:sz w:val="20"/>
                <w:lang w:val="es-ES"/>
              </w:rPr>
              <w:t>1</w:t>
            </w:r>
          </w:p>
          <w:p w:rsidR="001E50C4" w:rsidRPr="00B11D9A" w:rsidRDefault="001E50C4" w:rsidP="00A031C1">
            <w:pPr>
              <w:pStyle w:val="23"/>
              <w:spacing w:line="240" w:lineRule="auto"/>
              <w:ind w:firstLine="0"/>
              <w:jc w:val="center"/>
              <w:rPr>
                <w:rFonts w:ascii="GHEA Grapalat" w:hAnsi="GHEA Grapalat"/>
                <w:color w:val="FF0000"/>
                <w:u w:val="single"/>
                <w:vertAlign w:val="subscript"/>
                <w:lang w:val="hy-AM"/>
              </w:rPr>
            </w:pPr>
            <w:r w:rsidRPr="002D6C40">
              <w:rPr>
                <w:rFonts w:ascii="Arial" w:hAnsi="Arial" w:cs="Arial"/>
                <w:color w:val="FF0000"/>
              </w:rPr>
              <w:t>4</w:t>
            </w:r>
            <w:r w:rsidRPr="002D6C40">
              <w:rPr>
                <w:rFonts w:ascii="Arial" w:hAnsi="Arial" w:cs="Arial"/>
                <w:color w:val="FF0000"/>
                <w:lang w:val="hy-AM"/>
              </w:rPr>
              <w:t>5</w:t>
            </w:r>
            <w:r w:rsidRPr="002D6C40">
              <w:rPr>
                <w:rFonts w:ascii="Arial" w:hAnsi="Arial" w:cs="Arial"/>
                <w:color w:val="FF0000"/>
              </w:rPr>
              <w:t>610000</w:t>
            </w:r>
            <w:r w:rsidR="00B11D9A">
              <w:rPr>
                <w:rFonts w:ascii="Arial" w:hAnsi="Arial" w:cs="Arial"/>
                <w:color w:val="FF0000"/>
                <w:lang w:val="hy-AM"/>
              </w:rPr>
              <w:t>/1</w:t>
            </w:r>
          </w:p>
        </w:tc>
        <w:tc>
          <w:tcPr>
            <w:tcW w:w="3346" w:type="dxa"/>
            <w:vAlign w:val="center"/>
          </w:tcPr>
          <w:p w:rsidR="001E50C4" w:rsidRPr="004821A0" w:rsidRDefault="001E50C4" w:rsidP="00A031C1">
            <w:pPr>
              <w:widowControl w:val="0"/>
              <w:rPr>
                <w:rFonts w:ascii="GHEA Grapalat" w:hAnsi="GHEA Grapalat"/>
                <w:sz w:val="20"/>
                <w:szCs w:val="20"/>
              </w:rPr>
            </w:pPr>
            <w:r w:rsidRPr="004821A0">
              <w:rPr>
                <w:rFonts w:ascii="GHEA Grapalat" w:hAnsi="GHEA Grapalat"/>
                <w:sz w:val="20"/>
                <w:szCs w:val="20"/>
              </w:rPr>
              <w:t>ремонт детского сада “</w:t>
            </w:r>
            <w:proofErr w:type="spellStart"/>
            <w:r w:rsidRPr="004821A0">
              <w:rPr>
                <w:rFonts w:ascii="GHEA Grapalat" w:hAnsi="GHEA Grapalat"/>
                <w:sz w:val="20"/>
                <w:szCs w:val="20"/>
              </w:rPr>
              <w:t>Луснтаг</w:t>
            </w:r>
            <w:proofErr w:type="spellEnd"/>
            <w:r w:rsidRPr="004821A0">
              <w:rPr>
                <w:rFonts w:ascii="GHEA Grapalat" w:hAnsi="GHEA Grapalat"/>
                <w:sz w:val="20"/>
                <w:szCs w:val="20"/>
              </w:rPr>
              <w:t>” общины Верин Арташата Араратской области</w:t>
            </w:r>
            <w:r>
              <w:rPr>
                <w:rFonts w:ascii="GHEA Grapalat" w:hAnsi="GHEA Grapalat"/>
                <w:sz w:val="20"/>
                <w:szCs w:val="20"/>
              </w:rPr>
              <w:t xml:space="preserve"> – 1-ый этап</w:t>
            </w:r>
          </w:p>
          <w:p w:rsidR="001E50C4" w:rsidRPr="00517562" w:rsidRDefault="001E50C4" w:rsidP="00A031C1">
            <w:pPr>
              <w:widowControl w:val="0"/>
              <w:rPr>
                <w:rFonts w:ascii="GHEA Grapalat" w:hAnsi="GHEA Grapalat"/>
                <w:sz w:val="20"/>
                <w:szCs w:val="20"/>
              </w:rPr>
            </w:pPr>
            <w:r w:rsidRPr="004821A0">
              <w:rPr>
                <w:rFonts w:ascii="GHEA Grapalat" w:hAnsi="GHEA Grapalat"/>
                <w:sz w:val="20"/>
                <w:szCs w:val="20"/>
              </w:rPr>
              <w:t xml:space="preserve">(за счет финансовых средств </w:t>
            </w:r>
            <w:proofErr w:type="spellStart"/>
            <w:r w:rsidRPr="004821A0">
              <w:rPr>
                <w:rFonts w:ascii="GHEA Grapalat" w:hAnsi="GHEA Grapalat"/>
                <w:sz w:val="20"/>
                <w:szCs w:val="20"/>
              </w:rPr>
              <w:t>общ</w:t>
            </w:r>
            <w:r>
              <w:rPr>
                <w:rFonts w:ascii="GHEA Grapalat" w:hAnsi="GHEA Grapalat"/>
                <w:sz w:val="20"/>
                <w:szCs w:val="20"/>
              </w:rPr>
              <w:t>ини</w:t>
            </w:r>
            <w:proofErr w:type="spellEnd"/>
            <w:r w:rsidRPr="004821A0">
              <w:rPr>
                <w:rFonts w:ascii="GHEA Grapalat" w:hAnsi="GHEA Grapalat"/>
                <w:sz w:val="20"/>
                <w:szCs w:val="20"/>
              </w:rPr>
              <w:t xml:space="preserve"> в размере 50% от цены контракта)</w:t>
            </w:r>
          </w:p>
        </w:tc>
        <w:tc>
          <w:tcPr>
            <w:tcW w:w="801" w:type="dxa"/>
            <w:vAlign w:val="center"/>
          </w:tcPr>
          <w:p w:rsidR="001E50C4" w:rsidRPr="00685FDC" w:rsidRDefault="001E50C4" w:rsidP="007E08E3">
            <w:pPr>
              <w:widowControl w:val="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729" w:type="dxa"/>
            <w:vAlign w:val="center"/>
          </w:tcPr>
          <w:p w:rsidR="001E50C4" w:rsidRPr="00685FDC" w:rsidRDefault="001E50C4" w:rsidP="007E08E3">
            <w:pPr>
              <w:widowControl w:val="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663" w:type="dxa"/>
            <w:vAlign w:val="center"/>
          </w:tcPr>
          <w:p w:rsidR="001E50C4" w:rsidRPr="00685FDC" w:rsidRDefault="001E50C4" w:rsidP="007E08E3">
            <w:pPr>
              <w:widowControl w:val="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594" w:type="dxa"/>
            <w:vAlign w:val="center"/>
          </w:tcPr>
          <w:p w:rsidR="001E50C4" w:rsidRPr="00685FDC" w:rsidRDefault="001E50C4" w:rsidP="007E08E3">
            <w:pPr>
              <w:widowControl w:val="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w:t>
            </w:r>
          </w:p>
        </w:tc>
        <w:tc>
          <w:tcPr>
            <w:tcW w:w="644" w:type="dxa"/>
            <w:vAlign w:val="center"/>
          </w:tcPr>
          <w:p w:rsidR="001E50C4" w:rsidRPr="00685FDC" w:rsidRDefault="001E50C4" w:rsidP="007E08E3">
            <w:pPr>
              <w:widowControl w:val="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956" w:type="dxa"/>
            <w:vAlign w:val="center"/>
          </w:tcPr>
          <w:p w:rsidR="001E50C4" w:rsidRPr="00685FDC" w:rsidRDefault="001E50C4" w:rsidP="007E08E3">
            <w:pPr>
              <w:widowControl w:val="0"/>
              <w:ind w:left="-95" w:right="-88"/>
              <w:jc w:val="center"/>
              <w:rPr>
                <w:rFonts w:ascii="GHEA Grapalat" w:hAnsi="GHEA Grapalat"/>
                <w:b/>
                <w:sz w:val="14"/>
                <w:szCs w:val="16"/>
              </w:rPr>
            </w:pPr>
            <w:r>
              <w:rPr>
                <w:rFonts w:ascii="GHEA Grapalat" w:hAnsi="GHEA Grapalat"/>
                <w:sz w:val="14"/>
                <w:szCs w:val="16"/>
              </w:rPr>
              <w:t>100</w:t>
            </w:r>
            <w:r w:rsidRPr="00685FDC">
              <w:rPr>
                <w:rFonts w:ascii="GHEA Grapalat" w:hAnsi="GHEA Grapalat"/>
                <w:sz w:val="14"/>
                <w:szCs w:val="16"/>
              </w:rPr>
              <w:t xml:space="preserve"> %</w:t>
            </w:r>
          </w:p>
        </w:tc>
      </w:tr>
      <w:tr w:rsidR="001E50C4" w:rsidRPr="00685FDC" w:rsidTr="00526738">
        <w:trPr>
          <w:cantSplit/>
          <w:trHeight w:val="1134"/>
          <w:jc w:val="center"/>
        </w:trPr>
        <w:tc>
          <w:tcPr>
            <w:tcW w:w="2497" w:type="dxa"/>
            <w:gridSpan w:val="2"/>
            <w:vMerge/>
            <w:vAlign w:val="center"/>
          </w:tcPr>
          <w:p w:rsidR="001E50C4" w:rsidRPr="002D6C40" w:rsidRDefault="001E50C4" w:rsidP="00A031C1">
            <w:pPr>
              <w:pStyle w:val="23"/>
              <w:spacing w:line="240" w:lineRule="auto"/>
              <w:ind w:firstLine="0"/>
              <w:jc w:val="center"/>
              <w:rPr>
                <w:rFonts w:ascii="Arial" w:hAnsi="Arial" w:cs="Arial"/>
                <w:color w:val="FF0000"/>
              </w:rPr>
            </w:pPr>
          </w:p>
        </w:tc>
        <w:tc>
          <w:tcPr>
            <w:tcW w:w="3346" w:type="dxa"/>
            <w:vAlign w:val="center"/>
          </w:tcPr>
          <w:p w:rsidR="001E50C4" w:rsidRPr="004821A0" w:rsidRDefault="001E50C4" w:rsidP="00A031C1">
            <w:pPr>
              <w:widowControl w:val="0"/>
              <w:rPr>
                <w:rFonts w:ascii="GHEA Grapalat" w:hAnsi="GHEA Grapalat"/>
                <w:sz w:val="20"/>
                <w:szCs w:val="20"/>
              </w:rPr>
            </w:pPr>
          </w:p>
        </w:tc>
        <w:tc>
          <w:tcPr>
            <w:tcW w:w="4387" w:type="dxa"/>
            <w:gridSpan w:val="6"/>
            <w:vAlign w:val="center"/>
          </w:tcPr>
          <w:p w:rsidR="001E50C4" w:rsidRPr="00685FDC" w:rsidRDefault="001E50C4" w:rsidP="00A031C1">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22"/>
              <w:t>**</w:t>
            </w:r>
          </w:p>
        </w:tc>
      </w:tr>
      <w:tr w:rsidR="001E50C4" w:rsidRPr="00685FDC" w:rsidTr="00073273">
        <w:trPr>
          <w:cantSplit/>
          <w:trHeight w:val="1134"/>
          <w:jc w:val="center"/>
        </w:trPr>
        <w:tc>
          <w:tcPr>
            <w:tcW w:w="2497" w:type="dxa"/>
            <w:gridSpan w:val="2"/>
            <w:vMerge/>
          </w:tcPr>
          <w:p w:rsidR="001E50C4" w:rsidRPr="00685FDC" w:rsidRDefault="001E50C4" w:rsidP="007E08E3">
            <w:pPr>
              <w:widowControl w:val="0"/>
              <w:jc w:val="center"/>
              <w:rPr>
                <w:rFonts w:ascii="GHEA Grapalat" w:hAnsi="GHEA Grapalat"/>
                <w:sz w:val="14"/>
                <w:szCs w:val="16"/>
              </w:rPr>
            </w:pPr>
          </w:p>
        </w:tc>
        <w:tc>
          <w:tcPr>
            <w:tcW w:w="3346" w:type="dxa"/>
            <w:vAlign w:val="center"/>
          </w:tcPr>
          <w:p w:rsidR="001E50C4" w:rsidRDefault="001E50C4" w:rsidP="00A031C1">
            <w:pPr>
              <w:widowControl w:val="0"/>
              <w:rPr>
                <w:rFonts w:ascii="GHEA Grapalat" w:hAnsi="GHEA Grapalat"/>
                <w:sz w:val="20"/>
                <w:szCs w:val="20"/>
              </w:rPr>
            </w:pPr>
            <w:r w:rsidRPr="004821A0">
              <w:rPr>
                <w:rFonts w:ascii="GHEA Grapalat" w:hAnsi="GHEA Grapalat"/>
                <w:sz w:val="20"/>
                <w:szCs w:val="20"/>
              </w:rPr>
              <w:t>ремонт детского сада “</w:t>
            </w:r>
            <w:proofErr w:type="spellStart"/>
            <w:r w:rsidRPr="004821A0">
              <w:rPr>
                <w:rFonts w:ascii="GHEA Grapalat" w:hAnsi="GHEA Grapalat"/>
                <w:sz w:val="20"/>
                <w:szCs w:val="20"/>
              </w:rPr>
              <w:t>Луснтаг</w:t>
            </w:r>
            <w:proofErr w:type="spellEnd"/>
            <w:r w:rsidRPr="004821A0">
              <w:rPr>
                <w:rFonts w:ascii="GHEA Grapalat" w:hAnsi="GHEA Grapalat"/>
                <w:sz w:val="20"/>
                <w:szCs w:val="20"/>
              </w:rPr>
              <w:t>” общины Верин Арташата Араратской области</w:t>
            </w:r>
            <w:r>
              <w:rPr>
                <w:rFonts w:ascii="GHEA Grapalat" w:hAnsi="GHEA Grapalat"/>
                <w:sz w:val="20"/>
                <w:szCs w:val="20"/>
              </w:rPr>
              <w:t xml:space="preserve"> – 2-ой этап</w:t>
            </w:r>
          </w:p>
          <w:p w:rsidR="001E50C4" w:rsidRPr="00517562" w:rsidRDefault="001E50C4" w:rsidP="00A031C1">
            <w:pPr>
              <w:widowControl w:val="0"/>
              <w:rPr>
                <w:rFonts w:ascii="GHEA Grapalat" w:hAnsi="GHEA Grapalat"/>
                <w:sz w:val="20"/>
                <w:szCs w:val="20"/>
              </w:rPr>
            </w:pPr>
            <w:r w:rsidRPr="004821A0">
              <w:rPr>
                <w:rFonts w:ascii="GHEA Grapalat" w:hAnsi="GHEA Grapalat"/>
                <w:sz w:val="20"/>
                <w:szCs w:val="20"/>
              </w:rPr>
              <w:t>(в рамках программы государственных суб</w:t>
            </w:r>
            <w:r>
              <w:rPr>
                <w:rFonts w:ascii="GHEA Grapalat" w:hAnsi="GHEA Grapalat"/>
                <w:sz w:val="20"/>
                <w:szCs w:val="20"/>
              </w:rPr>
              <w:t>венций</w:t>
            </w:r>
            <w:r w:rsidRPr="004821A0">
              <w:rPr>
                <w:rFonts w:ascii="GHEA Grapalat" w:hAnsi="GHEA Grapalat"/>
                <w:sz w:val="20"/>
                <w:szCs w:val="20"/>
              </w:rPr>
              <w:t xml:space="preserve"> в размере 50% от цены контракта)</w:t>
            </w:r>
          </w:p>
        </w:tc>
        <w:tc>
          <w:tcPr>
            <w:tcW w:w="801" w:type="dxa"/>
            <w:vAlign w:val="center"/>
          </w:tcPr>
          <w:p w:rsidR="001E50C4" w:rsidRPr="00685FDC" w:rsidRDefault="001E50C4" w:rsidP="00A031C1">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1E50C4" w:rsidRPr="00685FDC" w:rsidRDefault="001E50C4" w:rsidP="00A031C1">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1E50C4" w:rsidRPr="00685FDC" w:rsidRDefault="001E50C4" w:rsidP="00A031C1">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1E50C4" w:rsidRPr="00685FDC" w:rsidRDefault="001E50C4" w:rsidP="00A031C1">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1E50C4" w:rsidRPr="00685FDC" w:rsidRDefault="001E50C4" w:rsidP="00A031C1">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956" w:type="dxa"/>
            <w:vAlign w:val="center"/>
          </w:tcPr>
          <w:p w:rsidR="001E50C4" w:rsidRPr="00685FDC" w:rsidRDefault="001E50C4" w:rsidP="00A031C1">
            <w:pPr>
              <w:widowControl w:val="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Default="00BB28C8" w:rsidP="007E08E3">
      <w:pPr>
        <w:widowControl w:val="0"/>
        <w:jc w:val="both"/>
        <w:rPr>
          <w:rFonts w:ascii="GHEA Grapalat" w:hAnsi="GHEA Grapalat" w:cs="Sylfaen"/>
          <w:i/>
        </w:rPr>
      </w:pPr>
    </w:p>
    <w:p w:rsidR="001E50C4" w:rsidRPr="001E50C4" w:rsidRDefault="001E50C4" w:rsidP="007E08E3">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7E08E3">
            <w:pPr>
              <w:widowControl w:val="0"/>
              <w:jc w:val="center"/>
              <w:rPr>
                <w:rFonts w:ascii="GHEA Grapalat" w:hAnsi="GHEA Grapalat" w:cs="Sylfaen"/>
                <w:b/>
                <w:bCs/>
              </w:rPr>
            </w:pPr>
            <w:r w:rsidRPr="009F3DC7">
              <w:rPr>
                <w:rFonts w:ascii="GHEA Grapalat" w:hAnsi="GHEA Grapalat"/>
                <w:b/>
              </w:rPr>
              <w:t>ЗАКАЗЧИК</w:t>
            </w:r>
          </w:p>
          <w:p w:rsidR="00BB28C8" w:rsidRPr="00685FDC" w:rsidRDefault="00BB28C8" w:rsidP="007E08E3">
            <w:pPr>
              <w:widowControl w:val="0"/>
              <w:jc w:val="center"/>
              <w:rPr>
                <w:rFonts w:ascii="GHEA Grapalat" w:hAnsi="GHEA Grapalat"/>
                <w:lang w:val="en-US"/>
              </w:rPr>
            </w:pPr>
            <w:r>
              <w:rPr>
                <w:rFonts w:ascii="GHEA Grapalat" w:hAnsi="GHEA Grapalat"/>
                <w:lang w:val="en-US"/>
              </w:rPr>
              <w:t>______________________</w:t>
            </w:r>
          </w:p>
          <w:p w:rsidR="00BB28C8" w:rsidRPr="009F3DC7" w:rsidRDefault="00BB28C8" w:rsidP="007E08E3">
            <w:pPr>
              <w:widowControl w:val="0"/>
              <w:jc w:val="center"/>
              <w:rPr>
                <w:rFonts w:ascii="GHEA Grapalat" w:hAnsi="GHEA Grapalat"/>
              </w:rPr>
            </w:pPr>
            <w:r w:rsidRPr="009F3DC7">
              <w:rPr>
                <w:rFonts w:ascii="GHEA Grapalat" w:hAnsi="GHEA Grapalat"/>
              </w:rPr>
              <w:t>/подпись/</w:t>
            </w:r>
          </w:p>
          <w:p w:rsidR="00BB28C8" w:rsidRPr="009F3DC7" w:rsidRDefault="00BB28C8" w:rsidP="007E08E3">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7E08E3">
            <w:pPr>
              <w:widowControl w:val="0"/>
              <w:jc w:val="center"/>
              <w:rPr>
                <w:rFonts w:ascii="GHEA Grapalat" w:hAnsi="GHEA Grapalat"/>
              </w:rPr>
            </w:pPr>
          </w:p>
        </w:tc>
        <w:tc>
          <w:tcPr>
            <w:tcW w:w="4343" w:type="dxa"/>
          </w:tcPr>
          <w:p w:rsidR="00BB28C8" w:rsidRPr="009F3DC7" w:rsidRDefault="00BB28C8" w:rsidP="007E08E3">
            <w:pPr>
              <w:widowControl w:val="0"/>
              <w:jc w:val="center"/>
              <w:rPr>
                <w:rFonts w:ascii="GHEA Grapalat" w:hAnsi="GHEA Grapalat" w:cs="Sylfaen"/>
                <w:b/>
                <w:bCs/>
              </w:rPr>
            </w:pPr>
            <w:r w:rsidRPr="009F3DC7">
              <w:rPr>
                <w:rFonts w:ascii="GHEA Grapalat" w:hAnsi="GHEA Grapalat"/>
                <w:b/>
              </w:rPr>
              <w:t>ПОДРЯДЧИК</w:t>
            </w:r>
          </w:p>
          <w:p w:rsidR="00BB28C8" w:rsidRPr="00685FDC" w:rsidRDefault="00BB28C8" w:rsidP="007E08E3">
            <w:pPr>
              <w:widowControl w:val="0"/>
              <w:jc w:val="center"/>
              <w:rPr>
                <w:rFonts w:ascii="GHEA Grapalat" w:hAnsi="GHEA Grapalat"/>
                <w:lang w:val="en-US"/>
              </w:rPr>
            </w:pPr>
            <w:r>
              <w:rPr>
                <w:rFonts w:ascii="GHEA Grapalat" w:hAnsi="GHEA Grapalat"/>
                <w:lang w:val="en-US"/>
              </w:rPr>
              <w:t>_____________________</w:t>
            </w:r>
          </w:p>
          <w:p w:rsidR="00BB28C8" w:rsidRPr="009F3DC7" w:rsidRDefault="00BB28C8" w:rsidP="007E08E3">
            <w:pPr>
              <w:widowControl w:val="0"/>
              <w:jc w:val="center"/>
              <w:rPr>
                <w:rFonts w:ascii="GHEA Grapalat" w:hAnsi="GHEA Grapalat"/>
              </w:rPr>
            </w:pPr>
            <w:r w:rsidRPr="009F3DC7">
              <w:rPr>
                <w:rFonts w:ascii="GHEA Grapalat" w:hAnsi="GHEA Grapalat"/>
              </w:rPr>
              <w:t>/подпись/</w:t>
            </w:r>
          </w:p>
          <w:p w:rsidR="00BB28C8" w:rsidRPr="009F3DC7" w:rsidRDefault="00BB28C8" w:rsidP="007E08E3">
            <w:pPr>
              <w:widowControl w:val="0"/>
              <w:jc w:val="center"/>
              <w:rPr>
                <w:rFonts w:ascii="GHEA Grapalat" w:hAnsi="GHEA Grapalat"/>
              </w:rPr>
            </w:pPr>
            <w:r w:rsidRPr="009F3DC7">
              <w:rPr>
                <w:rFonts w:ascii="GHEA Grapalat" w:hAnsi="GHEA Grapalat"/>
              </w:rPr>
              <w:t>М. П.</w:t>
            </w:r>
          </w:p>
        </w:tc>
      </w:tr>
    </w:tbl>
    <w:p w:rsidR="00BB28C8" w:rsidRPr="009F3DC7" w:rsidRDefault="00BB28C8" w:rsidP="007E08E3">
      <w:pPr>
        <w:widowControl w:val="0"/>
        <w:ind w:firstLine="567"/>
        <w:rPr>
          <w:rFonts w:ascii="GHEA Grapalat" w:hAnsi="GHEA Grapalat"/>
        </w:rPr>
        <w:sectPr w:rsidR="00BB28C8" w:rsidRPr="009F3DC7" w:rsidSect="004821A0">
          <w:footerReference w:type="default" r:id="rId18"/>
          <w:footnotePr>
            <w:pos w:val="beneathText"/>
          </w:footnotePr>
          <w:type w:val="nextColumn"/>
          <w:pgSz w:w="11907" w:h="16840" w:code="9"/>
          <w:pgMar w:top="360" w:right="1197" w:bottom="630" w:left="900" w:header="561" w:footer="561" w:gutter="0"/>
          <w:cols w:space="720"/>
          <w:docGrid w:linePitch="326"/>
        </w:sectPr>
      </w:pP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7E08E3">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9F3DC7" w:rsidTr="003D2146">
        <w:trPr>
          <w:tblCellSpacing w:w="7" w:type="dxa"/>
          <w:jc w:val="center"/>
        </w:trPr>
        <w:tc>
          <w:tcPr>
            <w:tcW w:w="0" w:type="auto"/>
            <w:vAlign w:val="center"/>
          </w:tcPr>
          <w:p w:rsidR="00BB28C8" w:rsidRPr="009F3DC7" w:rsidRDefault="00BB28C8" w:rsidP="007E08E3">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7E08E3">
            <w:pPr>
              <w:widowControl w:val="0"/>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7E08E3">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7E08E3">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7E08E3">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7E08E3">
            <w:pPr>
              <w:widowControl w:val="0"/>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7E08E3">
      <w:pPr>
        <w:widowControl w:val="0"/>
        <w:ind w:left="567" w:right="566"/>
        <w:rPr>
          <w:rFonts w:ascii="GHEA Grapalat" w:hAnsi="GHEA Grapalat"/>
          <w:iCs/>
          <w:color w:val="000000"/>
        </w:rPr>
      </w:pPr>
    </w:p>
    <w:p w:rsidR="00BB28C8" w:rsidRPr="009F3DC7" w:rsidRDefault="00BB28C8" w:rsidP="007E08E3">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7E08E3">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7E08E3">
      <w:pPr>
        <w:pStyle w:val="a3"/>
        <w:widowControl w:val="0"/>
        <w:spacing w:line="240" w:lineRule="auto"/>
        <w:ind w:left="567" w:right="566" w:firstLine="0"/>
        <w:jc w:val="center"/>
        <w:rPr>
          <w:rFonts w:ascii="GHEA Grapalat" w:hAnsi="GHEA Grapalat"/>
          <w:b/>
          <w:bCs/>
          <w:iCs/>
          <w:sz w:val="24"/>
          <w:szCs w:val="24"/>
        </w:rPr>
      </w:pPr>
    </w:p>
    <w:p w:rsidR="00BB28C8" w:rsidRPr="009F3DC7" w:rsidRDefault="00BB28C8" w:rsidP="007E08E3">
      <w:pPr>
        <w:pStyle w:val="a3"/>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7E08E3">
      <w:pPr>
        <w:pStyle w:val="af4"/>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7E08E3">
      <w:pPr>
        <w:pStyle w:val="af4"/>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7E08E3">
      <w:pPr>
        <w:pStyle w:val="af4"/>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7E08E3">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7E08E3">
      <w:pPr>
        <w:widowControl w:val="0"/>
        <w:tabs>
          <w:tab w:val="left" w:pos="6804"/>
          <w:tab w:val="left" w:pos="7938"/>
          <w:tab w:val="left" w:pos="8647"/>
          <w:tab w:val="left" w:pos="8789"/>
        </w:tabs>
        <w:ind w:firstLine="567"/>
        <w:jc w:val="both"/>
        <w:rPr>
          <w:rFonts w:ascii="GHEA Grapalat" w:hAnsi="GHEA Grapalat" w:cs="Sylfaen"/>
          <w:iCs/>
        </w:rPr>
      </w:pPr>
    </w:p>
    <w:p w:rsidR="00BB28C8" w:rsidRPr="009F3DC7" w:rsidRDefault="00BB28C8" w:rsidP="007E08E3">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7E08E3">
            <w:pPr>
              <w:pStyle w:val="af4"/>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7E08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7E08E3">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7E08E3">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7E08E3">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7E08E3">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7E08E3">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7E08E3">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7E08E3">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7E08E3">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7E08E3">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7E08E3">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7E08E3">
            <w:pPr>
              <w:pStyle w:val="af4"/>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7E08E3">
      <w:pPr>
        <w:widowControl w:val="0"/>
        <w:ind w:firstLine="567"/>
        <w:jc w:val="both"/>
        <w:rPr>
          <w:rFonts w:ascii="GHEA Grapalat" w:hAnsi="GHEA Grapalat" w:cs="Arial"/>
          <w:iCs/>
          <w:color w:val="000000"/>
          <w:lang w:val="en-US"/>
        </w:rPr>
      </w:pPr>
    </w:p>
    <w:p w:rsidR="00BB28C8" w:rsidRPr="009F3DC7" w:rsidRDefault="00BB28C8" w:rsidP="007E08E3">
      <w:pPr>
        <w:widowControl w:val="0"/>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7E08E3">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7E08E3">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7E08E3">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7E08E3">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7E08E3">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7E08E3">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7E08E3">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7E08E3">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7E08E3">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7E08E3">
            <w:pPr>
              <w:widowControl w:val="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7E08E3">
      <w:pPr>
        <w:widowControl w:val="0"/>
        <w:ind w:firstLine="567"/>
        <w:jc w:val="center"/>
        <w:rPr>
          <w:rFonts w:ascii="GHEA Grapalat" w:hAnsi="GHEA Grapalat" w:cs="Sylfaen"/>
          <w:b/>
        </w:rPr>
      </w:pPr>
    </w:p>
    <w:p w:rsidR="00BB28C8" w:rsidRDefault="00BB28C8" w:rsidP="007E08E3">
      <w:pPr>
        <w:rPr>
          <w:rFonts w:ascii="GHEA Grapalat" w:hAnsi="GHEA Grapalat" w:cs="Sylfaen"/>
          <w:b/>
        </w:rPr>
      </w:pPr>
      <w:r>
        <w:rPr>
          <w:rFonts w:ascii="GHEA Grapalat" w:hAnsi="GHEA Grapalat" w:cs="Sylfaen"/>
          <w:b/>
        </w:rPr>
        <w:br w:type="page"/>
      </w:r>
    </w:p>
    <w:p w:rsidR="00BB28C8" w:rsidRPr="009F3DC7" w:rsidRDefault="00BB28C8" w:rsidP="007E08E3">
      <w:pPr>
        <w:widowControl w:val="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7E08E3">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7E08E3">
      <w:pPr>
        <w:widowControl w:val="0"/>
        <w:jc w:val="center"/>
        <w:rPr>
          <w:rFonts w:ascii="GHEA Grapalat" w:hAnsi="GHEA Grapalat" w:cs="Sylfaen"/>
        </w:rPr>
      </w:pPr>
    </w:p>
    <w:p w:rsidR="00BB28C8" w:rsidRPr="008A435E" w:rsidRDefault="00BB28C8" w:rsidP="007E08E3">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7E08E3">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7E08E3">
      <w:pPr>
        <w:widowControl w:val="0"/>
        <w:tabs>
          <w:tab w:val="left" w:pos="360"/>
          <w:tab w:val="left" w:pos="540"/>
        </w:tabs>
        <w:ind w:firstLine="567"/>
        <w:jc w:val="both"/>
        <w:rPr>
          <w:rFonts w:ascii="GHEA Grapalat" w:hAnsi="GHEA Grapalat"/>
        </w:rPr>
      </w:pPr>
    </w:p>
    <w:p w:rsidR="00BB28C8" w:rsidRPr="0086243C" w:rsidRDefault="00BB28C8" w:rsidP="007E08E3">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7E08E3">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7E08E3">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7E08E3">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7E08E3">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7E08E3">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7E08E3">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7E08E3">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7E08E3">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7E08E3">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7E08E3">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7E08E3">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7E08E3">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7E08E3">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7E08E3">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7E08E3">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7E08E3">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7E08E3">
            <w:pPr>
              <w:widowControl w:val="0"/>
              <w:rPr>
                <w:rFonts w:ascii="GHEA Grapalat" w:hAnsi="GHEA Grapalat" w:cs="Sylfaen"/>
                <w:sz w:val="16"/>
                <w:szCs w:val="16"/>
              </w:rPr>
            </w:pPr>
          </w:p>
        </w:tc>
      </w:tr>
    </w:tbl>
    <w:p w:rsidR="00BB28C8" w:rsidRPr="009F3DC7" w:rsidRDefault="00BB28C8" w:rsidP="007E08E3">
      <w:pPr>
        <w:widowControl w:val="0"/>
        <w:tabs>
          <w:tab w:val="left" w:pos="360"/>
          <w:tab w:val="left" w:pos="540"/>
        </w:tabs>
        <w:ind w:firstLine="567"/>
        <w:jc w:val="both"/>
        <w:rPr>
          <w:rFonts w:ascii="GHEA Grapalat" w:hAnsi="GHEA Grapalat" w:cs="Sylfaen"/>
        </w:rPr>
      </w:pPr>
    </w:p>
    <w:p w:rsidR="00BB28C8" w:rsidRDefault="00BB28C8" w:rsidP="007E08E3">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7E08E3">
      <w:pPr>
        <w:rPr>
          <w:rFonts w:ascii="GHEA Grapalat" w:hAnsi="GHEA Grapalat"/>
        </w:rPr>
      </w:pPr>
      <w:r>
        <w:rPr>
          <w:rFonts w:ascii="GHEA Grapalat" w:hAnsi="GHEA Grapalat"/>
        </w:rPr>
        <w:br w:type="page"/>
      </w:r>
    </w:p>
    <w:p w:rsidR="00BB28C8" w:rsidRPr="009F3DC7" w:rsidRDefault="00BB28C8" w:rsidP="007E08E3">
      <w:pPr>
        <w:widowControl w:val="0"/>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7E08E3">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7E08E3">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7E08E3">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7E08E3">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7E08E3">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7E08E3">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7E08E3">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7E08E3">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7E08E3">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7E08E3">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7E08E3">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7E08E3">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7E08E3">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7E08E3">
      <w:pPr>
        <w:widowControl w:val="0"/>
        <w:tabs>
          <w:tab w:val="left" w:pos="360"/>
          <w:tab w:val="left" w:pos="540"/>
        </w:tabs>
        <w:jc w:val="center"/>
        <w:rPr>
          <w:rFonts w:ascii="GHEA Grapalat" w:hAnsi="GHEA Grapalat" w:cs="Sylfaen"/>
          <w:b/>
          <w:bCs/>
        </w:rPr>
      </w:pPr>
    </w:p>
    <w:p w:rsidR="00BB28C8" w:rsidRPr="009F3DC7" w:rsidRDefault="00BB28C8" w:rsidP="007E08E3">
      <w:pPr>
        <w:pStyle w:val="norm"/>
        <w:widowControl w:val="0"/>
        <w:spacing w:line="240" w:lineRule="auto"/>
        <w:ind w:firstLine="567"/>
        <w:jc w:val="center"/>
        <w:rPr>
          <w:rFonts w:ascii="GHEA Grapalat" w:hAnsi="GHEA Grapalat"/>
          <w:b/>
          <w:sz w:val="24"/>
          <w:szCs w:val="24"/>
        </w:rPr>
      </w:pPr>
    </w:p>
    <w:p w:rsidR="008D352C" w:rsidRPr="00B138F3" w:rsidRDefault="008D352C" w:rsidP="007E08E3">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ABA" w:rsidRDefault="00D74ABA">
      <w:r>
        <w:separator/>
      </w:r>
    </w:p>
  </w:endnote>
  <w:endnote w:type="continuationSeparator" w:id="0">
    <w:p w:rsidR="00D74ABA" w:rsidRDefault="00D74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4821A0" w:rsidRPr="003E450C" w:rsidRDefault="004821A0">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12030">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ABA" w:rsidRDefault="00D74ABA">
      <w:r>
        <w:separator/>
      </w:r>
    </w:p>
  </w:footnote>
  <w:footnote w:type="continuationSeparator" w:id="0">
    <w:p w:rsidR="00D74ABA" w:rsidRDefault="00D74ABA">
      <w:r>
        <w:continuationSeparator/>
      </w:r>
    </w:p>
  </w:footnote>
  <w:footnote w:id="1">
    <w:p w:rsidR="004821A0" w:rsidRPr="00A31673" w:rsidRDefault="004821A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821A0" w:rsidRDefault="004821A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821A0" w:rsidRDefault="004821A0" w:rsidP="006B3E56">
      <w:pPr>
        <w:pStyle w:val="af2"/>
        <w:rPr>
          <w:rFonts w:asciiTheme="minorHAnsi" w:hAnsiTheme="minorHAnsi"/>
          <w:lang w:val="af-ZA"/>
        </w:rPr>
      </w:pPr>
    </w:p>
  </w:footnote>
  <w:footnote w:id="3">
    <w:p w:rsidR="004821A0" w:rsidRPr="00DC619D" w:rsidRDefault="004821A0"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rsidR="004821A0" w:rsidRPr="00D3436F" w:rsidRDefault="004821A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4821A0" w:rsidRPr="00D3436F" w:rsidRDefault="004821A0">
      <w:pPr>
        <w:pStyle w:val="af2"/>
        <w:rPr>
          <w:lang w:val="es-ES"/>
        </w:rPr>
      </w:pPr>
    </w:p>
  </w:footnote>
  <w:footnote w:id="5">
    <w:p w:rsidR="004821A0" w:rsidRPr="00217344" w:rsidRDefault="004821A0"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6">
    <w:p w:rsidR="004821A0" w:rsidRPr="00217344" w:rsidRDefault="004821A0"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rsidR="004821A0" w:rsidRPr="008842CE" w:rsidRDefault="004821A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821A0" w:rsidRPr="008842CE" w:rsidRDefault="004821A0" w:rsidP="003D2FE2">
      <w:pPr>
        <w:pStyle w:val="af2"/>
        <w:jc w:val="both"/>
        <w:rPr>
          <w:rFonts w:ascii="GHEA Grapalat" w:hAnsi="GHEA Grapalat"/>
        </w:rPr>
      </w:pPr>
    </w:p>
  </w:footnote>
  <w:footnote w:id="8">
    <w:p w:rsidR="004821A0" w:rsidRPr="008842CE" w:rsidRDefault="004821A0" w:rsidP="003D2FE2">
      <w:pPr>
        <w:pStyle w:val="af2"/>
        <w:jc w:val="both"/>
      </w:pPr>
    </w:p>
  </w:footnote>
  <w:footnote w:id="9">
    <w:p w:rsidR="004821A0" w:rsidRPr="00217344" w:rsidRDefault="004821A0"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rsidR="004821A0" w:rsidRPr="008842CE" w:rsidRDefault="004821A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821A0" w:rsidRPr="008842CE" w:rsidRDefault="004821A0" w:rsidP="000A214C">
      <w:pPr>
        <w:pStyle w:val="af2"/>
        <w:jc w:val="both"/>
        <w:rPr>
          <w:rFonts w:ascii="GHEA Grapalat" w:hAnsi="GHEA Grapalat"/>
        </w:rPr>
      </w:pPr>
    </w:p>
  </w:footnote>
  <w:footnote w:id="11">
    <w:p w:rsidR="004821A0" w:rsidRPr="008842CE" w:rsidRDefault="004821A0" w:rsidP="000A214C">
      <w:pPr>
        <w:pStyle w:val="af2"/>
        <w:jc w:val="both"/>
      </w:pPr>
    </w:p>
  </w:footnote>
  <w:footnote w:id="12">
    <w:p w:rsidR="004821A0" w:rsidRPr="00124BE9" w:rsidRDefault="004821A0"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4821A0" w:rsidRPr="00124BE9" w:rsidRDefault="004821A0" w:rsidP="00BB28C8">
      <w:pPr>
        <w:pStyle w:val="af2"/>
        <w:widowControl w:val="0"/>
        <w:jc w:val="both"/>
        <w:rPr>
          <w:rFonts w:ascii="GHEA Grapalat" w:hAnsi="GHEA Grapalat"/>
          <w:lang w:val="hy-AM"/>
        </w:rPr>
      </w:pPr>
    </w:p>
  </w:footnote>
  <w:footnote w:id="13">
    <w:p w:rsidR="004821A0" w:rsidRPr="00124BE9" w:rsidRDefault="004821A0"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14">
    <w:p w:rsidR="004821A0" w:rsidRPr="00124BE9" w:rsidRDefault="004821A0" w:rsidP="00BB28C8">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15">
    <w:p w:rsidR="004821A0" w:rsidRPr="00AC7DC5" w:rsidRDefault="004821A0"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4821A0" w:rsidRPr="00552088" w:rsidRDefault="004821A0"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821A0" w:rsidRPr="004078D0" w:rsidRDefault="004821A0" w:rsidP="00BB28C8">
      <w:pPr>
        <w:pStyle w:val="af2"/>
        <w:widowControl w:val="0"/>
        <w:jc w:val="both"/>
        <w:rPr>
          <w:rFonts w:ascii="GHEA Grapalat" w:hAnsi="GHEA Grapalat"/>
          <w:sz w:val="2"/>
          <w:szCs w:val="2"/>
          <w:lang w:val="hy-AM"/>
        </w:rPr>
      </w:pPr>
    </w:p>
    <w:p w:rsidR="004821A0" w:rsidRPr="004078D0" w:rsidRDefault="004821A0" w:rsidP="00BB28C8">
      <w:pPr>
        <w:pStyle w:val="af2"/>
        <w:widowControl w:val="0"/>
        <w:jc w:val="both"/>
        <w:rPr>
          <w:rFonts w:ascii="GHEA Grapalat" w:hAnsi="GHEA Grapalat"/>
          <w:sz w:val="2"/>
          <w:szCs w:val="2"/>
          <w:lang w:val="hy-AM"/>
        </w:rPr>
      </w:pPr>
    </w:p>
  </w:footnote>
  <w:footnote w:id="16">
    <w:p w:rsidR="004821A0" w:rsidRPr="00124BE9" w:rsidRDefault="004821A0"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7">
    <w:p w:rsidR="004821A0" w:rsidRPr="00124BE9" w:rsidRDefault="004821A0"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821A0" w:rsidRPr="001C4E24" w:rsidRDefault="004821A0" w:rsidP="00BB28C8">
      <w:pPr>
        <w:pStyle w:val="af2"/>
        <w:rPr>
          <w:lang w:val="hy-AM"/>
        </w:rPr>
      </w:pPr>
    </w:p>
  </w:footnote>
  <w:footnote w:id="18">
    <w:p w:rsidR="004821A0" w:rsidRPr="00124BE9" w:rsidRDefault="004821A0"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4821A0" w:rsidRPr="00124BE9" w:rsidRDefault="004821A0"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9">
    <w:p w:rsidR="00040224" w:rsidRPr="00040224" w:rsidRDefault="00040224" w:rsidP="00BB28C8">
      <w:pPr>
        <w:pStyle w:val="af2"/>
        <w:widowControl w:val="0"/>
        <w:rPr>
          <w:rFonts w:ascii="GHEA Grapalat" w:hAnsi="GHEA Grapalat"/>
          <w:i/>
          <w:color w:val="FF0000"/>
        </w:rPr>
      </w:pPr>
      <w:r w:rsidRPr="00040224">
        <w:rPr>
          <w:rFonts w:ascii="GHEA Grapalat" w:hAnsi="GHEA Grapalat"/>
          <w:i/>
          <w:color w:val="FF0000"/>
        </w:rPr>
        <w:t>* Объем работ, выполняемых на первом և втором этапе (в соответствии с ценами, предусмотренными в пунктах 5.1 Договора, в соответствии с ценами, предусмотренными на этапах), должен быть предварительно согласован с Заказчиком до начала работ.</w:t>
      </w:r>
    </w:p>
    <w:p w:rsidR="00040224" w:rsidRDefault="00040224" w:rsidP="00BB28C8">
      <w:pPr>
        <w:pStyle w:val="af2"/>
        <w:widowControl w:val="0"/>
        <w:rPr>
          <w:rFonts w:asciiTheme="minorHAnsi" w:hAnsiTheme="minorHAnsi"/>
        </w:rPr>
      </w:pPr>
    </w:p>
    <w:p w:rsidR="004821A0" w:rsidRDefault="00040224" w:rsidP="00BB28C8">
      <w:pPr>
        <w:pStyle w:val="af2"/>
        <w:widowControl w:val="0"/>
        <w:rPr>
          <w:rFonts w:ascii="GHEA Grapalat" w:hAnsi="GHEA Grapalat"/>
          <w:i/>
        </w:rPr>
      </w:pPr>
      <w:r w:rsidRPr="00124BE9">
        <w:rPr>
          <w:rStyle w:val="af6"/>
        </w:rPr>
        <w:t xml:space="preserve"> </w:t>
      </w:r>
      <w:r w:rsidR="004821A0" w:rsidRPr="00124BE9">
        <w:rPr>
          <w:rStyle w:val="af6"/>
        </w:rPr>
        <w:t>**</w:t>
      </w:r>
      <w:r w:rsidR="004821A0" w:rsidRPr="00124BE9">
        <w:t xml:space="preserve"> </w:t>
      </w:r>
      <w:r w:rsidR="004821A0"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004821A0" w:rsidRPr="00124BE9">
        <w:rPr>
          <w:rFonts w:ascii="GHEA Grapalat" w:hAnsi="GHEA Grapalat"/>
          <w:i/>
        </w:rPr>
        <w:t>качественачала</w:t>
      </w:r>
      <w:proofErr w:type="spellEnd"/>
      <w:r w:rsidR="004821A0"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004821A0" w:rsidRPr="00124BE9">
        <w:rPr>
          <w:rFonts w:ascii="GHEA Grapalat" w:hAnsi="GHEA Grapalat"/>
          <w:i/>
        </w:rPr>
        <w:t>предусмотрения</w:t>
      </w:r>
      <w:proofErr w:type="spellEnd"/>
      <w:r w:rsidR="004821A0" w:rsidRPr="00124BE9">
        <w:rPr>
          <w:rFonts w:ascii="GHEA Grapalat" w:hAnsi="GHEA Grapalat"/>
          <w:i/>
        </w:rPr>
        <w:t xml:space="preserve"> финансовых средств.</w:t>
      </w:r>
    </w:p>
    <w:p w:rsidR="00040224" w:rsidRDefault="00040224" w:rsidP="00BB28C8">
      <w:pPr>
        <w:pStyle w:val="af2"/>
        <w:widowControl w:val="0"/>
        <w:rPr>
          <w:rFonts w:ascii="GHEA Grapalat" w:hAnsi="GHEA Grapalat"/>
          <w:i/>
        </w:rPr>
      </w:pPr>
    </w:p>
    <w:p w:rsidR="00040224" w:rsidRDefault="00040224" w:rsidP="00BB28C8">
      <w:pPr>
        <w:pStyle w:val="af2"/>
        <w:widowControl w:val="0"/>
        <w:rPr>
          <w:rFonts w:ascii="GHEA Grapalat" w:hAnsi="GHEA Grapalat"/>
          <w:i/>
        </w:rPr>
      </w:pPr>
    </w:p>
    <w:p w:rsidR="00040224" w:rsidRDefault="00040224" w:rsidP="00BB28C8">
      <w:pPr>
        <w:pStyle w:val="af2"/>
        <w:widowControl w:val="0"/>
        <w:rPr>
          <w:rFonts w:ascii="GHEA Grapalat" w:hAnsi="GHEA Grapalat"/>
          <w:i/>
        </w:rPr>
      </w:pPr>
    </w:p>
    <w:p w:rsidR="00040224" w:rsidRDefault="00040224" w:rsidP="00BB28C8">
      <w:pPr>
        <w:pStyle w:val="af2"/>
        <w:widowControl w:val="0"/>
        <w:rPr>
          <w:rFonts w:ascii="GHEA Grapalat" w:hAnsi="GHEA Grapalat"/>
          <w:i/>
        </w:rPr>
      </w:pPr>
    </w:p>
    <w:p w:rsidR="00040224" w:rsidRDefault="00040224" w:rsidP="00BB28C8">
      <w:pPr>
        <w:pStyle w:val="af2"/>
        <w:widowControl w:val="0"/>
        <w:rPr>
          <w:rFonts w:ascii="GHEA Grapalat" w:hAnsi="GHEA Grapalat"/>
          <w:i/>
        </w:rPr>
      </w:pPr>
    </w:p>
    <w:tbl>
      <w:tblPr>
        <w:tblW w:w="9639" w:type="dxa"/>
        <w:tblLayout w:type="fixed"/>
        <w:tblLook w:val="0000" w:firstRow="0" w:lastRow="0" w:firstColumn="0" w:lastColumn="0" w:noHBand="0" w:noVBand="0"/>
      </w:tblPr>
      <w:tblGrid>
        <w:gridCol w:w="4536"/>
        <w:gridCol w:w="760"/>
        <w:gridCol w:w="4343"/>
      </w:tblGrid>
      <w:tr w:rsidR="00040224" w:rsidRPr="009F3DC7" w:rsidTr="00A031C1">
        <w:tc>
          <w:tcPr>
            <w:tcW w:w="4536" w:type="dxa"/>
          </w:tcPr>
          <w:p w:rsidR="00040224" w:rsidRPr="009F3DC7" w:rsidRDefault="00040224" w:rsidP="00A031C1">
            <w:pPr>
              <w:widowControl w:val="0"/>
              <w:jc w:val="center"/>
              <w:rPr>
                <w:rFonts w:ascii="GHEA Grapalat" w:hAnsi="GHEA Grapalat" w:cs="Sylfaen"/>
                <w:b/>
                <w:bCs/>
              </w:rPr>
            </w:pPr>
            <w:r w:rsidRPr="009F3DC7">
              <w:rPr>
                <w:rFonts w:ascii="GHEA Grapalat" w:hAnsi="GHEA Grapalat"/>
                <w:b/>
              </w:rPr>
              <w:t>ЗАКАЗЧИК</w:t>
            </w:r>
          </w:p>
          <w:p w:rsidR="00040224" w:rsidRPr="00517562" w:rsidRDefault="00040224" w:rsidP="00A031C1">
            <w:pPr>
              <w:widowControl w:val="0"/>
              <w:jc w:val="center"/>
              <w:rPr>
                <w:rFonts w:ascii="GHEA Grapalat" w:hAnsi="GHEA Grapalat"/>
                <w:lang w:val="en-US"/>
              </w:rPr>
            </w:pPr>
            <w:r>
              <w:rPr>
                <w:rFonts w:ascii="GHEA Grapalat" w:hAnsi="GHEA Grapalat"/>
                <w:lang w:val="en-US"/>
              </w:rPr>
              <w:t>______________________</w:t>
            </w:r>
          </w:p>
          <w:p w:rsidR="00040224" w:rsidRPr="00517562" w:rsidRDefault="00040224" w:rsidP="00A031C1">
            <w:pPr>
              <w:widowControl w:val="0"/>
              <w:jc w:val="center"/>
              <w:rPr>
                <w:rFonts w:ascii="GHEA Grapalat" w:hAnsi="GHEA Grapalat"/>
                <w:vertAlign w:val="superscript"/>
              </w:rPr>
            </w:pPr>
            <w:r w:rsidRPr="00517562">
              <w:rPr>
                <w:rFonts w:ascii="GHEA Grapalat" w:hAnsi="GHEA Grapalat"/>
                <w:vertAlign w:val="superscript"/>
              </w:rPr>
              <w:t>/подпись/</w:t>
            </w:r>
          </w:p>
          <w:p w:rsidR="00040224" w:rsidRPr="009F3DC7" w:rsidRDefault="00040224" w:rsidP="00A031C1">
            <w:pPr>
              <w:widowControl w:val="0"/>
              <w:jc w:val="center"/>
              <w:rPr>
                <w:rFonts w:ascii="GHEA Grapalat" w:hAnsi="GHEA Grapalat"/>
              </w:rPr>
            </w:pPr>
            <w:r w:rsidRPr="009F3DC7">
              <w:rPr>
                <w:rFonts w:ascii="GHEA Grapalat" w:hAnsi="GHEA Grapalat"/>
              </w:rPr>
              <w:t>М. П.</w:t>
            </w:r>
          </w:p>
        </w:tc>
        <w:tc>
          <w:tcPr>
            <w:tcW w:w="760" w:type="dxa"/>
          </w:tcPr>
          <w:p w:rsidR="00040224" w:rsidRPr="009F3DC7" w:rsidRDefault="00040224" w:rsidP="00A031C1">
            <w:pPr>
              <w:widowControl w:val="0"/>
              <w:jc w:val="center"/>
              <w:rPr>
                <w:rFonts w:ascii="GHEA Grapalat" w:hAnsi="GHEA Grapalat"/>
              </w:rPr>
            </w:pPr>
          </w:p>
        </w:tc>
        <w:tc>
          <w:tcPr>
            <w:tcW w:w="4343" w:type="dxa"/>
          </w:tcPr>
          <w:p w:rsidR="00040224" w:rsidRPr="009F3DC7" w:rsidRDefault="00040224" w:rsidP="00A031C1">
            <w:pPr>
              <w:widowControl w:val="0"/>
              <w:jc w:val="center"/>
              <w:rPr>
                <w:rFonts w:ascii="GHEA Grapalat" w:hAnsi="GHEA Grapalat" w:cs="Sylfaen"/>
                <w:b/>
                <w:bCs/>
              </w:rPr>
            </w:pPr>
            <w:r w:rsidRPr="009F3DC7">
              <w:rPr>
                <w:rFonts w:ascii="GHEA Grapalat" w:hAnsi="GHEA Grapalat"/>
                <w:b/>
              </w:rPr>
              <w:t>ПОДРЯДЧИК</w:t>
            </w:r>
          </w:p>
          <w:p w:rsidR="00040224" w:rsidRPr="00517562" w:rsidRDefault="00040224" w:rsidP="00A031C1">
            <w:pPr>
              <w:widowControl w:val="0"/>
              <w:jc w:val="center"/>
              <w:rPr>
                <w:rFonts w:ascii="GHEA Grapalat" w:hAnsi="GHEA Grapalat"/>
                <w:lang w:val="en-US"/>
              </w:rPr>
            </w:pPr>
            <w:r>
              <w:rPr>
                <w:rFonts w:ascii="GHEA Grapalat" w:hAnsi="GHEA Grapalat"/>
                <w:lang w:val="en-US"/>
              </w:rPr>
              <w:t>_____________________</w:t>
            </w:r>
          </w:p>
          <w:p w:rsidR="00040224" w:rsidRPr="00517562" w:rsidRDefault="00040224" w:rsidP="00A031C1">
            <w:pPr>
              <w:widowControl w:val="0"/>
              <w:jc w:val="center"/>
              <w:rPr>
                <w:rFonts w:ascii="GHEA Grapalat" w:hAnsi="GHEA Grapalat"/>
                <w:vertAlign w:val="superscript"/>
              </w:rPr>
            </w:pPr>
            <w:r w:rsidRPr="00517562">
              <w:rPr>
                <w:rFonts w:ascii="GHEA Grapalat" w:hAnsi="GHEA Grapalat"/>
                <w:vertAlign w:val="superscript"/>
              </w:rPr>
              <w:t>/подпись/</w:t>
            </w:r>
          </w:p>
          <w:p w:rsidR="00040224" w:rsidRPr="009F3DC7" w:rsidRDefault="00040224" w:rsidP="00A031C1">
            <w:pPr>
              <w:widowControl w:val="0"/>
              <w:jc w:val="center"/>
              <w:rPr>
                <w:rFonts w:ascii="GHEA Grapalat" w:hAnsi="GHEA Grapalat"/>
              </w:rPr>
            </w:pPr>
            <w:r w:rsidRPr="009F3DC7">
              <w:rPr>
                <w:rFonts w:ascii="GHEA Grapalat" w:hAnsi="GHEA Grapalat"/>
              </w:rPr>
              <w:t>М. П.</w:t>
            </w:r>
          </w:p>
        </w:tc>
      </w:tr>
    </w:tbl>
    <w:p w:rsidR="00040224" w:rsidRPr="00124BE9" w:rsidRDefault="00040224" w:rsidP="00BB28C8">
      <w:pPr>
        <w:pStyle w:val="af2"/>
        <w:widowControl w:val="0"/>
      </w:pPr>
    </w:p>
  </w:footnote>
  <w:footnote w:id="20">
    <w:p w:rsidR="004821A0" w:rsidRPr="00124BE9" w:rsidRDefault="004821A0"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w:t>
      </w:r>
      <w:r w:rsidR="001E50C4">
        <w:rPr>
          <w:rFonts w:ascii="GHEA Grapalat" w:hAnsi="GHEA Grapalat"/>
          <w:i/>
        </w:rPr>
        <w:t xml:space="preserve">: </w:t>
      </w:r>
      <w:r w:rsidR="001E50C4" w:rsidRPr="001E50C4">
        <w:rPr>
          <w:rFonts w:ascii="GHEA Grapalat" w:hAnsi="GHEA Grapalat"/>
          <w:i/>
          <w:color w:val="FF0000"/>
        </w:rPr>
        <w:t>по 2-му этапу работ</w:t>
      </w:r>
      <w:r w:rsidRPr="001E50C4">
        <w:rPr>
          <w:rFonts w:ascii="GHEA Grapalat" w:hAnsi="GHEA Grapalat"/>
          <w:i/>
          <w:color w:val="FF0000"/>
        </w:rPr>
        <w:t xml:space="preserve"> </w:t>
      </w:r>
      <w:r w:rsidRPr="00124BE9">
        <w:rPr>
          <w:rFonts w:ascii="GHEA Grapalat" w:hAnsi="GHEA Grapalat"/>
          <w:i/>
        </w:rPr>
        <w:t xml:space="preserve">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1">
    <w:p w:rsidR="001E50C4" w:rsidRPr="00124BE9" w:rsidRDefault="001E50C4"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22">
    <w:p w:rsidR="001E50C4" w:rsidRPr="00124BE9" w:rsidRDefault="001E50C4"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647E9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D7165EC"/>
    <w:multiLevelType w:val="hybridMultilevel"/>
    <w:tmpl w:val="E780B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15F508E5"/>
    <w:multiLevelType w:val="hybridMultilevel"/>
    <w:tmpl w:val="411C5600"/>
    <w:lvl w:ilvl="0" w:tplc="75386872">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17E7A53"/>
    <w:multiLevelType w:val="hybridMultilevel"/>
    <w:tmpl w:val="B602221C"/>
    <w:lvl w:ilvl="0" w:tplc="93CA33AC">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5A5107A"/>
    <w:multiLevelType w:val="hybridMultilevel"/>
    <w:tmpl w:val="79C8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2"/>
  </w:num>
  <w:num w:numId="3">
    <w:abstractNumId w:val="23"/>
  </w:num>
  <w:num w:numId="4">
    <w:abstractNumId w:val="18"/>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34"/>
  </w:num>
  <w:num w:numId="13">
    <w:abstractNumId w:val="30"/>
  </w:num>
  <w:num w:numId="14">
    <w:abstractNumId w:val="14"/>
  </w:num>
  <w:num w:numId="15">
    <w:abstractNumId w:val="31"/>
  </w:num>
  <w:num w:numId="16">
    <w:abstractNumId w:val="17"/>
  </w:num>
  <w:num w:numId="17">
    <w:abstractNumId w:val="7"/>
  </w:num>
  <w:num w:numId="18">
    <w:abstractNumId w:val="0"/>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9"/>
  </w:num>
  <w:num w:numId="24">
    <w:abstractNumId w:val="22"/>
  </w:num>
  <w:num w:numId="25">
    <w:abstractNumId w:val="24"/>
  </w:num>
  <w:num w:numId="26">
    <w:abstractNumId w:val="16"/>
  </w:num>
  <w:num w:numId="27">
    <w:abstractNumId w:val="8"/>
  </w:num>
  <w:num w:numId="28">
    <w:abstractNumId w:val="32"/>
  </w:num>
  <w:num w:numId="29">
    <w:abstractNumId w:val="28"/>
  </w:num>
  <w:num w:numId="30">
    <w:abstractNumId w:val="2"/>
  </w:num>
  <w:num w:numId="31">
    <w:abstractNumId w:val="5"/>
  </w:num>
  <w:num w:numId="32">
    <w:abstractNumId w:val="3"/>
  </w:num>
  <w:num w:numId="33">
    <w:abstractNumId w:val="35"/>
  </w:num>
  <w:num w:numId="34">
    <w:abstractNumId w:val="33"/>
  </w:num>
  <w:num w:numId="35">
    <w:abstractNumId w:val="27"/>
  </w:num>
  <w:num w:numId="36">
    <w:abstractNumId w:val="1"/>
  </w:num>
  <w:num w:numId="37">
    <w:abstractNumId w:val="15"/>
  </w:num>
  <w:num w:numId="38">
    <w:abstractNumId w:val="20"/>
  </w:num>
  <w:num w:numId="39">
    <w:abstractNumId w:val="13"/>
  </w:num>
  <w:num w:numId="40">
    <w:abstractNumId w:val="4"/>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224"/>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0C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5627"/>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21A0"/>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1E2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4B7D"/>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8E3"/>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71D"/>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61B5"/>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1D9A"/>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030"/>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ABA"/>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40C1"/>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6617"/>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D4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4821A0"/>
    <w:rPr>
      <w:rFonts w:ascii="Arial LatArm" w:hAnsi="Arial LatArm"/>
      <w:sz w:val="24"/>
      <w:lang w:eastAsia="ru-RU"/>
    </w:rPr>
  </w:style>
  <w:style w:type="character" w:customStyle="1" w:styleId="CharChar220">
    <w:name w:val="Char Char22"/>
    <w:rsid w:val="004821A0"/>
    <w:rPr>
      <w:rFonts w:ascii="Arial Armenian" w:hAnsi="Arial Armenian"/>
      <w:sz w:val="28"/>
      <w:lang w:val="en-US"/>
    </w:rPr>
  </w:style>
  <w:style w:type="character" w:customStyle="1" w:styleId="CharChar200">
    <w:name w:val="Char Char20"/>
    <w:rsid w:val="004821A0"/>
    <w:rPr>
      <w:rFonts w:ascii="Times LatArm" w:hAnsi="Times LatArm"/>
      <w:b/>
      <w:sz w:val="28"/>
      <w:lang w:val="en-US"/>
    </w:rPr>
  </w:style>
  <w:style w:type="character" w:customStyle="1" w:styleId="CharChar160">
    <w:name w:val="Char Char16"/>
    <w:rsid w:val="004821A0"/>
    <w:rPr>
      <w:rFonts w:ascii="Times Armenian" w:hAnsi="Times Armenian"/>
      <w:b/>
      <w:lang w:val="hy-AM"/>
    </w:rPr>
  </w:style>
  <w:style w:type="character" w:customStyle="1" w:styleId="CharChar150">
    <w:name w:val="Char Char15"/>
    <w:rsid w:val="004821A0"/>
    <w:rPr>
      <w:rFonts w:ascii="Times Armenian" w:hAnsi="Times Armenian"/>
      <w:i/>
      <w:lang w:val="nl-NL"/>
    </w:rPr>
  </w:style>
  <w:style w:type="character" w:customStyle="1" w:styleId="CharChar130">
    <w:name w:val="Char Char13"/>
    <w:rsid w:val="004821A0"/>
    <w:rPr>
      <w:rFonts w:ascii="Arial Armenian" w:hAnsi="Arial Armenian"/>
      <w:lang w:val="en-US"/>
    </w:rPr>
  </w:style>
  <w:style w:type="character" w:customStyle="1" w:styleId="CharChar230">
    <w:name w:val="Char Char23"/>
    <w:rsid w:val="004821A0"/>
    <w:rPr>
      <w:rFonts w:ascii="Arial Armenian" w:hAnsi="Arial Armenian"/>
      <w:sz w:val="28"/>
      <w:lang w:val="en-US" w:eastAsia="ru-RU" w:bidi="ar-SA"/>
    </w:rPr>
  </w:style>
  <w:style w:type="character" w:customStyle="1" w:styleId="CharChar210">
    <w:name w:val="Char Char21"/>
    <w:rsid w:val="004821A0"/>
    <w:rPr>
      <w:rFonts w:ascii="Arial LatArm" w:hAnsi="Arial LatArm"/>
      <w:b/>
      <w:color w:val="0000FF"/>
      <w:lang w:val="en-US" w:eastAsia="ru-RU" w:bidi="ar-SA"/>
    </w:rPr>
  </w:style>
  <w:style w:type="character" w:customStyle="1" w:styleId="CharChar250">
    <w:name w:val="Char Char25"/>
    <w:rsid w:val="004821A0"/>
    <w:rPr>
      <w:rFonts w:ascii="Arial Armenian" w:hAnsi="Arial Armenian"/>
      <w:sz w:val="28"/>
      <w:lang w:val="en-US" w:eastAsia="ru-RU" w:bidi="ar-SA"/>
    </w:rPr>
  </w:style>
  <w:style w:type="character" w:customStyle="1" w:styleId="CharChar240">
    <w:name w:val="Char Char24"/>
    <w:rsid w:val="004821A0"/>
    <w:rPr>
      <w:rFonts w:ascii="Arial LatArm" w:hAnsi="Arial LatArm"/>
      <w:b/>
      <w:color w:val="0000FF"/>
      <w:lang w:val="en-US" w:eastAsia="ru-RU" w:bidi="ar-SA"/>
    </w:rPr>
  </w:style>
  <w:style w:type="paragraph" w:customStyle="1" w:styleId="110">
    <w:name w:val="Указатель 11"/>
    <w:basedOn w:val="a"/>
    <w:rsid w:val="00482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4821A0"/>
    <w:pPr>
      <w:suppressAutoHyphens/>
      <w:spacing w:line="100" w:lineRule="atLeast"/>
    </w:pPr>
    <w:rPr>
      <w:kern w:val="1"/>
      <w:sz w:val="20"/>
      <w:szCs w:val="20"/>
      <w:lang w:val="en-A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4821A0"/>
    <w:rPr>
      <w:rFonts w:ascii="Arial LatArm" w:hAnsi="Arial LatArm"/>
      <w:sz w:val="24"/>
      <w:lang w:eastAsia="ru-RU"/>
    </w:rPr>
  </w:style>
  <w:style w:type="character" w:customStyle="1" w:styleId="CharChar220">
    <w:name w:val="Char Char22"/>
    <w:rsid w:val="004821A0"/>
    <w:rPr>
      <w:rFonts w:ascii="Arial Armenian" w:hAnsi="Arial Armenian"/>
      <w:sz w:val="28"/>
      <w:lang w:val="en-US"/>
    </w:rPr>
  </w:style>
  <w:style w:type="character" w:customStyle="1" w:styleId="CharChar200">
    <w:name w:val="Char Char20"/>
    <w:rsid w:val="004821A0"/>
    <w:rPr>
      <w:rFonts w:ascii="Times LatArm" w:hAnsi="Times LatArm"/>
      <w:b/>
      <w:sz w:val="28"/>
      <w:lang w:val="en-US"/>
    </w:rPr>
  </w:style>
  <w:style w:type="character" w:customStyle="1" w:styleId="CharChar160">
    <w:name w:val="Char Char16"/>
    <w:rsid w:val="004821A0"/>
    <w:rPr>
      <w:rFonts w:ascii="Times Armenian" w:hAnsi="Times Armenian"/>
      <w:b/>
      <w:lang w:val="hy-AM"/>
    </w:rPr>
  </w:style>
  <w:style w:type="character" w:customStyle="1" w:styleId="CharChar150">
    <w:name w:val="Char Char15"/>
    <w:rsid w:val="004821A0"/>
    <w:rPr>
      <w:rFonts w:ascii="Times Armenian" w:hAnsi="Times Armenian"/>
      <w:i/>
      <w:lang w:val="nl-NL"/>
    </w:rPr>
  </w:style>
  <w:style w:type="character" w:customStyle="1" w:styleId="CharChar130">
    <w:name w:val="Char Char13"/>
    <w:rsid w:val="004821A0"/>
    <w:rPr>
      <w:rFonts w:ascii="Arial Armenian" w:hAnsi="Arial Armenian"/>
      <w:lang w:val="en-US"/>
    </w:rPr>
  </w:style>
  <w:style w:type="character" w:customStyle="1" w:styleId="CharChar230">
    <w:name w:val="Char Char23"/>
    <w:rsid w:val="004821A0"/>
    <w:rPr>
      <w:rFonts w:ascii="Arial Armenian" w:hAnsi="Arial Armenian"/>
      <w:sz w:val="28"/>
      <w:lang w:val="en-US" w:eastAsia="ru-RU" w:bidi="ar-SA"/>
    </w:rPr>
  </w:style>
  <w:style w:type="character" w:customStyle="1" w:styleId="CharChar210">
    <w:name w:val="Char Char21"/>
    <w:rsid w:val="004821A0"/>
    <w:rPr>
      <w:rFonts w:ascii="Arial LatArm" w:hAnsi="Arial LatArm"/>
      <w:b/>
      <w:color w:val="0000FF"/>
      <w:lang w:val="en-US" w:eastAsia="ru-RU" w:bidi="ar-SA"/>
    </w:rPr>
  </w:style>
  <w:style w:type="character" w:customStyle="1" w:styleId="CharChar250">
    <w:name w:val="Char Char25"/>
    <w:rsid w:val="004821A0"/>
    <w:rPr>
      <w:rFonts w:ascii="Arial Armenian" w:hAnsi="Arial Armenian"/>
      <w:sz w:val="28"/>
      <w:lang w:val="en-US" w:eastAsia="ru-RU" w:bidi="ar-SA"/>
    </w:rPr>
  </w:style>
  <w:style w:type="character" w:customStyle="1" w:styleId="CharChar240">
    <w:name w:val="Char Char24"/>
    <w:rsid w:val="004821A0"/>
    <w:rPr>
      <w:rFonts w:ascii="Arial LatArm" w:hAnsi="Arial LatArm"/>
      <w:b/>
      <w:color w:val="0000FF"/>
      <w:lang w:val="en-US" w:eastAsia="ru-RU" w:bidi="ar-SA"/>
    </w:rPr>
  </w:style>
  <w:style w:type="paragraph" w:customStyle="1" w:styleId="110">
    <w:name w:val="Указатель 11"/>
    <w:basedOn w:val="a"/>
    <w:rsid w:val="00482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4821A0"/>
    <w:pPr>
      <w:suppressAutoHyphens/>
      <w:spacing w:line="100" w:lineRule="atLeast"/>
    </w:pPr>
    <w:rPr>
      <w:kern w:val="1"/>
      <w:sz w:val="20"/>
      <w:szCs w:val="20"/>
      <w:lang w:val="en-A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ogle.com/search?q=%D0%B4%D0%BE%D0%B3%D0%BE%D0%B2%D0%BE%D1%80+%D1%81%D1%82%D1%80%D0%BE%D0%B8%D1%82%D0%B5%D0%BB%D1%8C%D0%BD%D1%8B%D1%85+%D1%80%D0%B0%D0%B1%D0%BE%D1%82&amp;tbm=isch&amp;source=univ&amp;sa=X&amp;ved=2ahUKEwiBtv7U9JXiAhWk5aYKHbZHC4wQsAR6BAgJEAE&amp;cshid=155766140991019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ogle.com/search?q=%D0%B4%D0%BE%D0%B3%D0%BE%D0%B2%D0%BE%D1%80+%D1%81%D1%82%D1%80%D0%BE%D0%B8%D1%82%D0%B5%D0%BB%D1%8C%D0%BD%D1%8B%D1%85+%D1%80%D0%B0%D0%B1%D0%BE%D1%82&amp;tbm=isch&amp;source=univ&amp;sa=X&amp;ved=2ahUKEwiBtv7U9JXiAhWk5aYKHbZHC4wQsAR6BAgJEAE&amp;cshid=1557661409910198"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search?q=%D0%B4%D0%BE%D0%B3%D0%BE%D0%B2%D0%BE%D1%80+%D1%81%D1%82%D1%80%D0%BE%D0%B8%D1%82%D0%B5%D0%BB%D1%8C%D0%BD%D1%8B%D1%85+%D1%80%D0%B0%D0%B1%D0%BE%D1%82&amp;tbm=isch&amp;source=univ&amp;sa=X&amp;ved=2ahUKEwiBtv7U9JXiAhWk5aYKHbZHC4wQsAR6BAgJEAE&amp;cshid=1557661409910198"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mailto:verinartachat@mail.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google.com/search?q=%D0%B4%D0%BE%D0%B3%D0%BE%D0%B2%D0%BE%D1%80+%D1%81%D1%82%D1%80%D0%BE%D0%B8%D1%82%D0%B5%D0%BB%D1%8C%D0%BD%D1%8B%D1%85+%D1%80%D0%B0%D0%B1%D0%BE%D1%82&amp;tbm=isch&amp;source=univ&amp;sa=X&amp;ved=2ahUKEwiBtv7U9JXiAhWk5aYKHbZHC4wQsAR6BAgJEAE&amp;cshid=1557661409910198" TargetMode="External"/><Relationship Id="rId14"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4A4A0-E98C-4D33-B31D-132C9884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2086</TotalTime>
  <Pages>55</Pages>
  <Words>20402</Words>
  <Characters>116298</Characters>
  <Application>Microsoft Office Word</Application>
  <DocSecurity>0</DocSecurity>
  <Lines>969</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136428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Gasparyan</cp:lastModifiedBy>
  <cp:revision>1078</cp:revision>
  <cp:lastPrinted>2018-02-16T07:12:00Z</cp:lastPrinted>
  <dcterms:created xsi:type="dcterms:W3CDTF">2019-10-28T07:04:00Z</dcterms:created>
  <dcterms:modified xsi:type="dcterms:W3CDTF">2020-07-26T18:03:00Z</dcterms:modified>
</cp:coreProperties>
</file>